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6D362E" w14:textId="77777777" w:rsidR="004D3B62" w:rsidRPr="00727735" w:rsidRDefault="004D3B62" w:rsidP="004D3B62">
      <w:pPr>
        <w:jc w:val="center"/>
        <w:rPr>
          <w:rFonts w:cstheme="minorHAnsi"/>
          <w:b/>
          <w:sz w:val="32"/>
        </w:rPr>
      </w:pPr>
      <w:r w:rsidRPr="00727735">
        <w:rPr>
          <w:rFonts w:cstheme="minorHAnsi"/>
          <w:b/>
          <w:sz w:val="32"/>
        </w:rPr>
        <w:t>CONTRACT DE DELEGARE A GESTIUNII SERVICIILOR PUBLICE DE ALIMENTARE CU APĂ ȘI DE CANALIZARE</w:t>
      </w:r>
    </w:p>
    <w:p w14:paraId="21C446A8" w14:textId="77777777" w:rsidR="004D3B62" w:rsidRPr="00727735" w:rsidRDefault="004D3B62" w:rsidP="004D3B62">
      <w:pPr>
        <w:jc w:val="center"/>
        <w:rPr>
          <w:rFonts w:cstheme="minorHAnsi"/>
          <w:b/>
          <w:sz w:val="32"/>
        </w:rPr>
      </w:pPr>
    </w:p>
    <w:p w14:paraId="01D74CB6" w14:textId="77777777" w:rsidR="004D3B62" w:rsidRPr="00727735" w:rsidRDefault="004D3B62" w:rsidP="004D3B62">
      <w:pPr>
        <w:jc w:val="center"/>
        <w:rPr>
          <w:rFonts w:cstheme="minorHAnsi"/>
          <w:b/>
          <w:sz w:val="32"/>
        </w:rPr>
      </w:pPr>
    </w:p>
    <w:p w14:paraId="3BA6A601" w14:textId="77777777" w:rsidR="004D3B62" w:rsidRPr="00727735" w:rsidRDefault="004D3B62" w:rsidP="004D3B62">
      <w:pPr>
        <w:jc w:val="center"/>
        <w:rPr>
          <w:rFonts w:cstheme="minorHAnsi"/>
          <w:b/>
          <w:sz w:val="32"/>
        </w:rPr>
      </w:pPr>
    </w:p>
    <w:p w14:paraId="033B3D93" w14:textId="77777777" w:rsidR="004D3B62" w:rsidRPr="00727735" w:rsidRDefault="004D3B62" w:rsidP="004D3B62">
      <w:pPr>
        <w:jc w:val="center"/>
        <w:rPr>
          <w:rFonts w:cstheme="minorHAnsi"/>
          <w:b/>
          <w:sz w:val="32"/>
        </w:rPr>
      </w:pPr>
    </w:p>
    <w:p w14:paraId="12B5E647" w14:textId="77777777" w:rsidR="004D3B62" w:rsidRPr="00727735" w:rsidRDefault="004D3B62" w:rsidP="004D3B62">
      <w:pPr>
        <w:jc w:val="center"/>
        <w:rPr>
          <w:rFonts w:cstheme="minorHAnsi"/>
          <w:b/>
          <w:sz w:val="32"/>
        </w:rPr>
      </w:pPr>
    </w:p>
    <w:p w14:paraId="674FFC46" w14:textId="77777777" w:rsidR="004D3B62" w:rsidRPr="00727735" w:rsidRDefault="004D3B62" w:rsidP="004D3B62">
      <w:pPr>
        <w:jc w:val="center"/>
        <w:rPr>
          <w:rFonts w:cstheme="minorHAnsi"/>
          <w:b/>
          <w:sz w:val="32"/>
        </w:rPr>
      </w:pPr>
    </w:p>
    <w:p w14:paraId="028DE90B" w14:textId="77777777" w:rsidR="004D3B62" w:rsidRPr="00727735" w:rsidRDefault="004D3B62" w:rsidP="004D3B62">
      <w:pPr>
        <w:jc w:val="center"/>
        <w:rPr>
          <w:rFonts w:cstheme="minorHAnsi"/>
          <w:b/>
          <w:sz w:val="32"/>
        </w:rPr>
      </w:pPr>
    </w:p>
    <w:p w14:paraId="1931F5C8" w14:textId="77777777" w:rsidR="004D3B62" w:rsidRPr="00475FA1" w:rsidRDefault="004D3B62" w:rsidP="004D3B62">
      <w:pPr>
        <w:jc w:val="center"/>
        <w:rPr>
          <w:rFonts w:cstheme="minorHAnsi"/>
          <w:b/>
          <w:sz w:val="32"/>
        </w:rPr>
      </w:pPr>
      <w:r w:rsidRPr="00475FA1">
        <w:rPr>
          <w:rFonts w:cstheme="minorHAnsi"/>
          <w:b/>
          <w:sz w:val="32"/>
        </w:rPr>
        <w:t>DISPOZIȚII SPECIALE - PARTEA DE APĂ</w:t>
      </w:r>
    </w:p>
    <w:p w14:paraId="2CAEC8A2" w14:textId="77777777" w:rsidR="004D3B62" w:rsidRPr="00123442" w:rsidRDefault="004D3B62" w:rsidP="004D3B62">
      <w:pPr>
        <w:jc w:val="center"/>
        <w:rPr>
          <w:rFonts w:cstheme="minorHAnsi"/>
          <w:b/>
          <w:color w:val="00B0F0"/>
          <w:sz w:val="32"/>
        </w:rPr>
      </w:pPr>
    </w:p>
    <w:p w14:paraId="4853CA90" w14:textId="77777777" w:rsidR="004D3B62" w:rsidRDefault="004D3B62" w:rsidP="004D3B62">
      <w:pPr>
        <w:jc w:val="center"/>
        <w:rPr>
          <w:rFonts w:cs="Arial"/>
          <w:b/>
        </w:rPr>
      </w:pPr>
    </w:p>
    <w:p w14:paraId="518EDCBD" w14:textId="77777777" w:rsidR="004D3B62" w:rsidRDefault="004D3B62" w:rsidP="004D3B62">
      <w:pPr>
        <w:jc w:val="center"/>
        <w:rPr>
          <w:rFonts w:cs="Arial"/>
          <w:b/>
        </w:rPr>
      </w:pPr>
    </w:p>
    <w:p w14:paraId="70B7241C" w14:textId="77777777" w:rsidR="004D3B62" w:rsidRDefault="004D3B62" w:rsidP="004D3B62">
      <w:pPr>
        <w:jc w:val="center"/>
        <w:rPr>
          <w:rFonts w:cs="Arial"/>
          <w:b/>
        </w:rPr>
      </w:pPr>
    </w:p>
    <w:p w14:paraId="3CF14420" w14:textId="77777777" w:rsidR="004D3B62" w:rsidRDefault="004D3B62" w:rsidP="004D3B62">
      <w:pPr>
        <w:jc w:val="center"/>
        <w:rPr>
          <w:rFonts w:cs="Arial"/>
          <w:b/>
        </w:rPr>
      </w:pPr>
    </w:p>
    <w:p w14:paraId="0ECF6681" w14:textId="77777777" w:rsidR="004D3B62" w:rsidRDefault="004D3B62" w:rsidP="004D3B62">
      <w:pPr>
        <w:jc w:val="center"/>
        <w:rPr>
          <w:rFonts w:cs="Arial"/>
          <w:b/>
        </w:rPr>
      </w:pPr>
    </w:p>
    <w:p w14:paraId="459C2566" w14:textId="77777777" w:rsidR="004D3B62" w:rsidRDefault="004D3B62" w:rsidP="004D3B62">
      <w:pPr>
        <w:jc w:val="center"/>
        <w:rPr>
          <w:rFonts w:cs="Arial"/>
          <w:b/>
        </w:rPr>
      </w:pPr>
    </w:p>
    <w:p w14:paraId="12539F49" w14:textId="77777777" w:rsidR="004D3B62" w:rsidRDefault="004D3B62" w:rsidP="004D3B62">
      <w:pPr>
        <w:jc w:val="center"/>
        <w:rPr>
          <w:rFonts w:cs="Arial"/>
          <w:b/>
        </w:rPr>
      </w:pPr>
    </w:p>
    <w:p w14:paraId="2D127635" w14:textId="77777777" w:rsidR="004D3B62" w:rsidRDefault="004D3B62" w:rsidP="004D3B62">
      <w:pPr>
        <w:jc w:val="center"/>
        <w:rPr>
          <w:rFonts w:cs="Arial"/>
          <w:b/>
        </w:rPr>
      </w:pPr>
    </w:p>
    <w:p w14:paraId="384D9C0E" w14:textId="77777777" w:rsidR="004D3B62" w:rsidRDefault="004D3B62" w:rsidP="004D3B62">
      <w:pPr>
        <w:jc w:val="center"/>
        <w:rPr>
          <w:rFonts w:cs="Arial"/>
          <w:b/>
        </w:rPr>
      </w:pPr>
    </w:p>
    <w:p w14:paraId="1468A5E5" w14:textId="77777777" w:rsidR="004D3B62" w:rsidRDefault="004D3B62" w:rsidP="004D3B62">
      <w:pPr>
        <w:jc w:val="center"/>
        <w:rPr>
          <w:rFonts w:cs="Arial"/>
          <w:b/>
        </w:rPr>
      </w:pPr>
    </w:p>
    <w:p w14:paraId="0DB10FBF" w14:textId="77777777" w:rsidR="004D3B62" w:rsidRDefault="004D3B62" w:rsidP="004D3B62">
      <w:pPr>
        <w:jc w:val="center"/>
        <w:rPr>
          <w:rFonts w:cs="Arial"/>
          <w:b/>
        </w:rPr>
      </w:pPr>
    </w:p>
    <w:p w14:paraId="5CB5C5C9" w14:textId="77777777" w:rsidR="004D3B62" w:rsidRDefault="004D3B62" w:rsidP="004D3B62">
      <w:pPr>
        <w:jc w:val="center"/>
        <w:rPr>
          <w:rFonts w:cs="Arial"/>
          <w:b/>
        </w:rPr>
      </w:pPr>
    </w:p>
    <w:p w14:paraId="4471A116" w14:textId="77777777" w:rsidR="004D3B62" w:rsidRDefault="004D3B62" w:rsidP="004D3B62">
      <w:pPr>
        <w:jc w:val="center"/>
        <w:rPr>
          <w:rFonts w:cs="Arial"/>
          <w:b/>
        </w:rPr>
      </w:pPr>
    </w:p>
    <w:p w14:paraId="563DA680" w14:textId="77777777" w:rsidR="004D3B62" w:rsidRDefault="004D3B62" w:rsidP="004D3B62">
      <w:pPr>
        <w:jc w:val="center"/>
        <w:rPr>
          <w:rFonts w:cs="Arial"/>
          <w:b/>
        </w:rPr>
      </w:pPr>
    </w:p>
    <w:p w14:paraId="162970B7" w14:textId="77777777" w:rsidR="004D3B62" w:rsidRDefault="004D3B62" w:rsidP="004D3B62">
      <w:pPr>
        <w:jc w:val="center"/>
        <w:rPr>
          <w:rFonts w:cs="Arial"/>
          <w:b/>
        </w:rPr>
      </w:pPr>
    </w:p>
    <w:p w14:paraId="4ED5EBC1" w14:textId="77777777" w:rsidR="004D3B62" w:rsidRPr="0085317B" w:rsidRDefault="004D3B62" w:rsidP="004D3B62">
      <w:pPr>
        <w:jc w:val="center"/>
        <w:rPr>
          <w:rFonts w:cstheme="minorHAnsi"/>
        </w:rPr>
      </w:pPr>
      <w:r>
        <w:rPr>
          <w:rFonts w:cs="Arial"/>
          <w:b/>
        </w:rPr>
        <w:t>Document</w:t>
      </w:r>
      <w:r w:rsidRPr="00722128">
        <w:rPr>
          <w:rFonts w:cs="Arial"/>
          <w:b/>
        </w:rPr>
        <w:t xml:space="preserve"> semnat la data de .........2024</w:t>
      </w:r>
    </w:p>
    <w:p w14:paraId="7FC22BB1" w14:textId="77777777" w:rsidR="004D3B62" w:rsidRPr="00727735" w:rsidRDefault="004D3B62" w:rsidP="004D3B62">
      <w:pPr>
        <w:rPr>
          <w:rFonts w:cstheme="minorHAnsi"/>
          <w:b/>
          <w:sz w:val="24"/>
        </w:rPr>
      </w:pPr>
      <w:r w:rsidRPr="00727735">
        <w:rPr>
          <w:rFonts w:cstheme="minorHAnsi"/>
          <w:b/>
          <w:sz w:val="24"/>
        </w:rPr>
        <w:br w:type="page"/>
      </w:r>
    </w:p>
    <w:sdt>
      <w:sdtPr>
        <w:rPr>
          <w:rFonts w:asciiTheme="minorHAnsi" w:eastAsiaTheme="minorHAnsi" w:hAnsiTheme="minorHAnsi" w:cstheme="minorBidi"/>
          <w:color w:val="auto"/>
          <w:sz w:val="22"/>
          <w:szCs w:val="22"/>
        </w:rPr>
        <w:id w:val="511109043"/>
        <w:docPartObj>
          <w:docPartGallery w:val="Table of Contents"/>
          <w:docPartUnique/>
        </w:docPartObj>
      </w:sdtPr>
      <w:sdtEndPr>
        <w:rPr>
          <w:b/>
          <w:bCs/>
        </w:rPr>
      </w:sdtEndPr>
      <w:sdtContent>
        <w:p w14:paraId="57132AAC" w14:textId="77777777" w:rsidR="004D3B62" w:rsidRPr="00727735" w:rsidRDefault="004D3B62" w:rsidP="004D3B62">
          <w:pPr>
            <w:pStyle w:val="Titlucuprins"/>
            <w:rPr>
              <w:rFonts w:asciiTheme="minorHAnsi" w:hAnsiTheme="minorHAnsi" w:cstheme="minorHAnsi"/>
              <w:b/>
              <w:bCs/>
              <w:sz w:val="24"/>
              <w:szCs w:val="24"/>
            </w:rPr>
          </w:pPr>
          <w:r w:rsidRPr="00727735">
            <w:rPr>
              <w:rFonts w:asciiTheme="minorHAnsi" w:hAnsiTheme="minorHAnsi" w:cstheme="minorHAnsi"/>
              <w:b/>
              <w:bCs/>
              <w:sz w:val="24"/>
              <w:szCs w:val="24"/>
            </w:rPr>
            <w:t>CUPRINS</w:t>
          </w:r>
        </w:p>
        <w:p w14:paraId="1558EE9D" w14:textId="77777777" w:rsidR="004D3B62" w:rsidRPr="00727735" w:rsidRDefault="004D3B62" w:rsidP="004D3B62"/>
        <w:p w14:paraId="0FC6C69E" w14:textId="0A1EBCF2" w:rsidR="004D3B62" w:rsidRDefault="004D3B62" w:rsidP="004D3B62">
          <w:pPr>
            <w:pStyle w:val="Cuprins1"/>
            <w:tabs>
              <w:tab w:val="right" w:leader="dot" w:pos="9019"/>
            </w:tabs>
            <w:rPr>
              <w:rFonts w:eastAsiaTheme="minorEastAsia"/>
              <w:noProof/>
              <w:kern w:val="2"/>
              <w:lang w:eastAsia="ro-RO"/>
              <w14:ligatures w14:val="standardContextual"/>
            </w:rPr>
          </w:pPr>
          <w:r w:rsidRPr="00727735">
            <w:fldChar w:fldCharType="begin"/>
          </w:r>
          <w:r w:rsidRPr="00727735">
            <w:instrText xml:space="preserve"> TOC \o "1-3" \h \z \u </w:instrText>
          </w:r>
          <w:r w:rsidRPr="00727735">
            <w:fldChar w:fldCharType="separate"/>
          </w:r>
          <w:hyperlink w:anchor="_Toc159509233" w:history="1">
            <w:r w:rsidRPr="00430DC8">
              <w:rPr>
                <w:rStyle w:val="Hyperlink"/>
                <w:rFonts w:cstheme="minorHAnsi"/>
                <w:b/>
                <w:bCs/>
                <w:noProof/>
              </w:rPr>
              <w:t>TITLUL I – SCOPUL SI ARIA</w:t>
            </w:r>
            <w:r>
              <w:rPr>
                <w:noProof/>
                <w:webHidden/>
              </w:rPr>
              <w:tab/>
            </w:r>
            <w:r>
              <w:rPr>
                <w:noProof/>
                <w:webHidden/>
              </w:rPr>
              <w:fldChar w:fldCharType="begin"/>
            </w:r>
            <w:r>
              <w:rPr>
                <w:noProof/>
                <w:webHidden/>
              </w:rPr>
              <w:instrText xml:space="preserve"> PAGEREF _Toc159509233 \h </w:instrText>
            </w:r>
            <w:r>
              <w:rPr>
                <w:noProof/>
                <w:webHidden/>
              </w:rPr>
            </w:r>
            <w:r>
              <w:rPr>
                <w:noProof/>
                <w:webHidden/>
              </w:rPr>
              <w:fldChar w:fldCharType="separate"/>
            </w:r>
            <w:r w:rsidR="00E75F40">
              <w:rPr>
                <w:noProof/>
                <w:webHidden/>
              </w:rPr>
              <w:t>3</w:t>
            </w:r>
            <w:r>
              <w:rPr>
                <w:noProof/>
                <w:webHidden/>
              </w:rPr>
              <w:fldChar w:fldCharType="end"/>
            </w:r>
          </w:hyperlink>
        </w:p>
        <w:p w14:paraId="57BE5D1C" w14:textId="12ED5035" w:rsidR="004D3B62" w:rsidRDefault="00000000" w:rsidP="004D3B62">
          <w:pPr>
            <w:pStyle w:val="Cuprins3"/>
            <w:tabs>
              <w:tab w:val="right" w:leader="dot" w:pos="9019"/>
            </w:tabs>
            <w:rPr>
              <w:rFonts w:eastAsiaTheme="minorEastAsia"/>
              <w:noProof/>
              <w:kern w:val="2"/>
              <w:lang w:eastAsia="ro-RO"/>
              <w14:ligatures w14:val="standardContextual"/>
            </w:rPr>
          </w:pPr>
          <w:hyperlink w:anchor="_Toc159509234" w:history="1">
            <w:r w:rsidR="004D3B62" w:rsidRPr="00430DC8">
              <w:rPr>
                <w:rStyle w:val="Hyperlink"/>
                <w:rFonts w:cstheme="minorHAnsi"/>
                <w:b/>
                <w:bCs/>
                <w:noProof/>
              </w:rPr>
              <w:t>Articolul 1 - Scopul</w:t>
            </w:r>
            <w:r w:rsidR="004D3B62">
              <w:rPr>
                <w:noProof/>
                <w:webHidden/>
              </w:rPr>
              <w:tab/>
            </w:r>
            <w:r w:rsidR="004D3B62">
              <w:rPr>
                <w:noProof/>
                <w:webHidden/>
              </w:rPr>
              <w:fldChar w:fldCharType="begin"/>
            </w:r>
            <w:r w:rsidR="004D3B62">
              <w:rPr>
                <w:noProof/>
                <w:webHidden/>
              </w:rPr>
              <w:instrText xml:space="preserve"> PAGEREF _Toc159509234 \h </w:instrText>
            </w:r>
            <w:r w:rsidR="004D3B62">
              <w:rPr>
                <w:noProof/>
                <w:webHidden/>
              </w:rPr>
            </w:r>
            <w:r w:rsidR="004D3B62">
              <w:rPr>
                <w:noProof/>
                <w:webHidden/>
              </w:rPr>
              <w:fldChar w:fldCharType="separate"/>
            </w:r>
            <w:r w:rsidR="00E75F40">
              <w:rPr>
                <w:noProof/>
                <w:webHidden/>
              </w:rPr>
              <w:t>3</w:t>
            </w:r>
            <w:r w:rsidR="004D3B62">
              <w:rPr>
                <w:noProof/>
                <w:webHidden/>
              </w:rPr>
              <w:fldChar w:fldCharType="end"/>
            </w:r>
          </w:hyperlink>
        </w:p>
        <w:p w14:paraId="3D06E07A" w14:textId="565AB939" w:rsidR="004D3B62" w:rsidRDefault="00000000" w:rsidP="004D3B62">
          <w:pPr>
            <w:pStyle w:val="Cuprins3"/>
            <w:tabs>
              <w:tab w:val="right" w:leader="dot" w:pos="9019"/>
            </w:tabs>
            <w:rPr>
              <w:rFonts w:eastAsiaTheme="minorEastAsia"/>
              <w:noProof/>
              <w:kern w:val="2"/>
              <w:lang w:eastAsia="ro-RO"/>
              <w14:ligatures w14:val="standardContextual"/>
            </w:rPr>
          </w:pPr>
          <w:hyperlink w:anchor="_Toc159509235" w:history="1">
            <w:r w:rsidR="004D3B62" w:rsidRPr="00430DC8">
              <w:rPr>
                <w:rStyle w:val="Hyperlink"/>
                <w:rFonts w:cstheme="minorHAnsi"/>
                <w:b/>
                <w:bCs/>
                <w:noProof/>
              </w:rPr>
              <w:t>Articolul 2 - Definiții</w:t>
            </w:r>
            <w:r w:rsidR="004D3B62">
              <w:rPr>
                <w:noProof/>
                <w:webHidden/>
              </w:rPr>
              <w:tab/>
            </w:r>
            <w:r w:rsidR="004D3B62">
              <w:rPr>
                <w:noProof/>
                <w:webHidden/>
              </w:rPr>
              <w:fldChar w:fldCharType="begin"/>
            </w:r>
            <w:r w:rsidR="004D3B62">
              <w:rPr>
                <w:noProof/>
                <w:webHidden/>
              </w:rPr>
              <w:instrText xml:space="preserve"> PAGEREF _Toc159509235 \h </w:instrText>
            </w:r>
            <w:r w:rsidR="004D3B62">
              <w:rPr>
                <w:noProof/>
                <w:webHidden/>
              </w:rPr>
            </w:r>
            <w:r w:rsidR="004D3B62">
              <w:rPr>
                <w:noProof/>
                <w:webHidden/>
              </w:rPr>
              <w:fldChar w:fldCharType="separate"/>
            </w:r>
            <w:r w:rsidR="00E75F40">
              <w:rPr>
                <w:noProof/>
                <w:webHidden/>
              </w:rPr>
              <w:t>3</w:t>
            </w:r>
            <w:r w:rsidR="004D3B62">
              <w:rPr>
                <w:noProof/>
                <w:webHidden/>
              </w:rPr>
              <w:fldChar w:fldCharType="end"/>
            </w:r>
          </w:hyperlink>
        </w:p>
        <w:p w14:paraId="4BDE71F9" w14:textId="4619F497" w:rsidR="004D3B62" w:rsidRDefault="00000000" w:rsidP="004D3B62">
          <w:pPr>
            <w:pStyle w:val="Cuprins3"/>
            <w:tabs>
              <w:tab w:val="right" w:leader="dot" w:pos="9019"/>
            </w:tabs>
            <w:rPr>
              <w:rFonts w:eastAsiaTheme="minorEastAsia"/>
              <w:noProof/>
              <w:kern w:val="2"/>
              <w:lang w:eastAsia="ro-RO"/>
              <w14:ligatures w14:val="standardContextual"/>
            </w:rPr>
          </w:pPr>
          <w:hyperlink w:anchor="_Toc159509236" w:history="1">
            <w:r w:rsidR="004D3B62" w:rsidRPr="00430DC8">
              <w:rPr>
                <w:rStyle w:val="Hyperlink"/>
                <w:rFonts w:cstheme="minorHAnsi"/>
                <w:b/>
                <w:bCs/>
                <w:noProof/>
              </w:rPr>
              <w:t>Articolul 3 — Aria delegării</w:t>
            </w:r>
            <w:r w:rsidR="004D3B62">
              <w:rPr>
                <w:noProof/>
                <w:webHidden/>
              </w:rPr>
              <w:tab/>
            </w:r>
            <w:r w:rsidR="004D3B62">
              <w:rPr>
                <w:noProof/>
                <w:webHidden/>
              </w:rPr>
              <w:fldChar w:fldCharType="begin"/>
            </w:r>
            <w:r w:rsidR="004D3B62">
              <w:rPr>
                <w:noProof/>
                <w:webHidden/>
              </w:rPr>
              <w:instrText xml:space="preserve"> PAGEREF _Toc159509236 \h </w:instrText>
            </w:r>
            <w:r w:rsidR="004D3B62">
              <w:rPr>
                <w:noProof/>
                <w:webHidden/>
              </w:rPr>
            </w:r>
            <w:r w:rsidR="004D3B62">
              <w:rPr>
                <w:noProof/>
                <w:webHidden/>
              </w:rPr>
              <w:fldChar w:fldCharType="separate"/>
            </w:r>
            <w:r w:rsidR="00E75F40">
              <w:rPr>
                <w:noProof/>
                <w:webHidden/>
              </w:rPr>
              <w:t>3</w:t>
            </w:r>
            <w:r w:rsidR="004D3B62">
              <w:rPr>
                <w:noProof/>
                <w:webHidden/>
              </w:rPr>
              <w:fldChar w:fldCharType="end"/>
            </w:r>
          </w:hyperlink>
        </w:p>
        <w:p w14:paraId="2FC74C81" w14:textId="40C72D85" w:rsidR="004D3B62" w:rsidRDefault="00000000" w:rsidP="004D3B62">
          <w:pPr>
            <w:pStyle w:val="Cuprins3"/>
            <w:tabs>
              <w:tab w:val="right" w:leader="dot" w:pos="9019"/>
            </w:tabs>
            <w:rPr>
              <w:rFonts w:eastAsiaTheme="minorEastAsia"/>
              <w:noProof/>
              <w:kern w:val="2"/>
              <w:lang w:eastAsia="ro-RO"/>
              <w14:ligatures w14:val="standardContextual"/>
            </w:rPr>
          </w:pPr>
          <w:hyperlink w:anchor="_Toc159509237" w:history="1">
            <w:r w:rsidR="004D3B62" w:rsidRPr="00430DC8">
              <w:rPr>
                <w:rStyle w:val="Hyperlink"/>
                <w:rFonts w:cstheme="minorHAnsi"/>
                <w:b/>
                <w:bCs/>
                <w:noProof/>
              </w:rPr>
              <w:t>Articolul 4 — Perimetrul de Distribuție a Apei</w:t>
            </w:r>
            <w:r w:rsidR="004D3B62">
              <w:rPr>
                <w:noProof/>
                <w:webHidden/>
              </w:rPr>
              <w:tab/>
            </w:r>
            <w:r w:rsidR="004D3B62">
              <w:rPr>
                <w:noProof/>
                <w:webHidden/>
              </w:rPr>
              <w:fldChar w:fldCharType="begin"/>
            </w:r>
            <w:r w:rsidR="004D3B62">
              <w:rPr>
                <w:noProof/>
                <w:webHidden/>
              </w:rPr>
              <w:instrText xml:space="preserve"> PAGEREF _Toc159509237 \h </w:instrText>
            </w:r>
            <w:r w:rsidR="004D3B62">
              <w:rPr>
                <w:noProof/>
                <w:webHidden/>
              </w:rPr>
            </w:r>
            <w:r w:rsidR="004D3B62">
              <w:rPr>
                <w:noProof/>
                <w:webHidden/>
              </w:rPr>
              <w:fldChar w:fldCharType="separate"/>
            </w:r>
            <w:r w:rsidR="00E75F40">
              <w:rPr>
                <w:noProof/>
                <w:webHidden/>
              </w:rPr>
              <w:t>3</w:t>
            </w:r>
            <w:r w:rsidR="004D3B62">
              <w:rPr>
                <w:noProof/>
                <w:webHidden/>
              </w:rPr>
              <w:fldChar w:fldCharType="end"/>
            </w:r>
          </w:hyperlink>
        </w:p>
        <w:p w14:paraId="0BCEABAF" w14:textId="27ABBC21" w:rsidR="004D3B62" w:rsidRDefault="00000000" w:rsidP="004D3B62">
          <w:pPr>
            <w:pStyle w:val="Cuprins1"/>
            <w:tabs>
              <w:tab w:val="right" w:leader="dot" w:pos="9019"/>
            </w:tabs>
            <w:rPr>
              <w:rFonts w:eastAsiaTheme="minorEastAsia"/>
              <w:noProof/>
              <w:kern w:val="2"/>
              <w:lang w:eastAsia="ro-RO"/>
              <w14:ligatures w14:val="standardContextual"/>
            </w:rPr>
          </w:pPr>
          <w:hyperlink w:anchor="_Toc159509238" w:history="1">
            <w:r w:rsidR="004D3B62" w:rsidRPr="00430DC8">
              <w:rPr>
                <w:rStyle w:val="Hyperlink"/>
                <w:rFonts w:cstheme="minorHAnsi"/>
                <w:b/>
                <w:bCs/>
                <w:noProof/>
              </w:rPr>
              <w:t>TITLUL II - FURNIZAREA SERVICIULUI</w:t>
            </w:r>
            <w:r w:rsidR="004D3B62">
              <w:rPr>
                <w:noProof/>
                <w:webHidden/>
              </w:rPr>
              <w:tab/>
            </w:r>
            <w:r w:rsidR="004D3B62">
              <w:rPr>
                <w:noProof/>
                <w:webHidden/>
              </w:rPr>
              <w:fldChar w:fldCharType="begin"/>
            </w:r>
            <w:r w:rsidR="004D3B62">
              <w:rPr>
                <w:noProof/>
                <w:webHidden/>
              </w:rPr>
              <w:instrText xml:space="preserve"> PAGEREF _Toc159509238 \h </w:instrText>
            </w:r>
            <w:r w:rsidR="004D3B62">
              <w:rPr>
                <w:noProof/>
                <w:webHidden/>
              </w:rPr>
            </w:r>
            <w:r w:rsidR="004D3B62">
              <w:rPr>
                <w:noProof/>
                <w:webHidden/>
              </w:rPr>
              <w:fldChar w:fldCharType="separate"/>
            </w:r>
            <w:r w:rsidR="00E75F40">
              <w:rPr>
                <w:noProof/>
                <w:webHidden/>
              </w:rPr>
              <w:t>4</w:t>
            </w:r>
            <w:r w:rsidR="004D3B62">
              <w:rPr>
                <w:noProof/>
                <w:webHidden/>
              </w:rPr>
              <w:fldChar w:fldCharType="end"/>
            </w:r>
          </w:hyperlink>
        </w:p>
        <w:p w14:paraId="129D229B" w14:textId="27DF219E" w:rsidR="004D3B62" w:rsidRDefault="00000000" w:rsidP="004D3B62">
          <w:pPr>
            <w:pStyle w:val="Cuprins3"/>
            <w:tabs>
              <w:tab w:val="right" w:leader="dot" w:pos="9019"/>
            </w:tabs>
            <w:rPr>
              <w:rFonts w:eastAsiaTheme="minorEastAsia"/>
              <w:noProof/>
              <w:kern w:val="2"/>
              <w:lang w:eastAsia="ro-RO"/>
              <w14:ligatures w14:val="standardContextual"/>
            </w:rPr>
          </w:pPr>
          <w:hyperlink w:anchor="_Toc159509239" w:history="1">
            <w:r w:rsidR="004D3B62" w:rsidRPr="00430DC8">
              <w:rPr>
                <w:rStyle w:val="Hyperlink"/>
                <w:rFonts w:cstheme="minorHAnsi"/>
                <w:b/>
                <w:bCs/>
                <w:noProof/>
              </w:rPr>
              <w:t>Articolul 5 — Definiția rețelelor de apă potabilă</w:t>
            </w:r>
            <w:r w:rsidR="004D3B62">
              <w:rPr>
                <w:noProof/>
                <w:webHidden/>
              </w:rPr>
              <w:tab/>
            </w:r>
            <w:r w:rsidR="004D3B62">
              <w:rPr>
                <w:noProof/>
                <w:webHidden/>
              </w:rPr>
              <w:fldChar w:fldCharType="begin"/>
            </w:r>
            <w:r w:rsidR="004D3B62">
              <w:rPr>
                <w:noProof/>
                <w:webHidden/>
              </w:rPr>
              <w:instrText xml:space="preserve"> PAGEREF _Toc159509239 \h </w:instrText>
            </w:r>
            <w:r w:rsidR="004D3B62">
              <w:rPr>
                <w:noProof/>
                <w:webHidden/>
              </w:rPr>
            </w:r>
            <w:r w:rsidR="004D3B62">
              <w:rPr>
                <w:noProof/>
                <w:webHidden/>
              </w:rPr>
              <w:fldChar w:fldCharType="separate"/>
            </w:r>
            <w:r w:rsidR="00E75F40">
              <w:rPr>
                <w:noProof/>
                <w:webHidden/>
              </w:rPr>
              <w:t>4</w:t>
            </w:r>
            <w:r w:rsidR="004D3B62">
              <w:rPr>
                <w:noProof/>
                <w:webHidden/>
              </w:rPr>
              <w:fldChar w:fldCharType="end"/>
            </w:r>
          </w:hyperlink>
        </w:p>
        <w:p w14:paraId="31455978" w14:textId="3286723B" w:rsidR="004D3B62" w:rsidRDefault="00000000" w:rsidP="004D3B62">
          <w:pPr>
            <w:pStyle w:val="Cuprins3"/>
            <w:tabs>
              <w:tab w:val="right" w:leader="dot" w:pos="9019"/>
            </w:tabs>
            <w:rPr>
              <w:rFonts w:eastAsiaTheme="minorEastAsia"/>
              <w:noProof/>
              <w:kern w:val="2"/>
              <w:lang w:eastAsia="ro-RO"/>
              <w14:ligatures w14:val="standardContextual"/>
            </w:rPr>
          </w:pPr>
          <w:hyperlink w:anchor="_Toc159509240" w:history="1">
            <w:r w:rsidR="004D3B62" w:rsidRPr="00430DC8">
              <w:rPr>
                <w:rStyle w:val="Hyperlink"/>
                <w:rFonts w:cstheme="minorHAnsi"/>
                <w:b/>
                <w:bCs/>
                <w:noProof/>
              </w:rPr>
              <w:t>Articolul 6 — Reamplasarea rețelei</w:t>
            </w:r>
            <w:r w:rsidR="004D3B62">
              <w:rPr>
                <w:noProof/>
                <w:webHidden/>
              </w:rPr>
              <w:tab/>
            </w:r>
            <w:r w:rsidR="004D3B62">
              <w:rPr>
                <w:noProof/>
                <w:webHidden/>
              </w:rPr>
              <w:fldChar w:fldCharType="begin"/>
            </w:r>
            <w:r w:rsidR="004D3B62">
              <w:rPr>
                <w:noProof/>
                <w:webHidden/>
              </w:rPr>
              <w:instrText xml:space="preserve"> PAGEREF _Toc159509240 \h </w:instrText>
            </w:r>
            <w:r w:rsidR="004D3B62">
              <w:rPr>
                <w:noProof/>
                <w:webHidden/>
              </w:rPr>
            </w:r>
            <w:r w:rsidR="004D3B62">
              <w:rPr>
                <w:noProof/>
                <w:webHidden/>
              </w:rPr>
              <w:fldChar w:fldCharType="separate"/>
            </w:r>
            <w:r w:rsidR="00E75F40">
              <w:rPr>
                <w:noProof/>
                <w:webHidden/>
              </w:rPr>
              <w:t>4</w:t>
            </w:r>
            <w:r w:rsidR="004D3B62">
              <w:rPr>
                <w:noProof/>
                <w:webHidden/>
              </w:rPr>
              <w:fldChar w:fldCharType="end"/>
            </w:r>
          </w:hyperlink>
        </w:p>
        <w:p w14:paraId="4C861D2C" w14:textId="040D87EA" w:rsidR="004D3B62" w:rsidRDefault="00000000" w:rsidP="004D3B62">
          <w:pPr>
            <w:pStyle w:val="Cuprins3"/>
            <w:tabs>
              <w:tab w:val="right" w:leader="dot" w:pos="9019"/>
            </w:tabs>
            <w:rPr>
              <w:rFonts w:eastAsiaTheme="minorEastAsia"/>
              <w:noProof/>
              <w:kern w:val="2"/>
              <w:lang w:eastAsia="ro-RO"/>
              <w14:ligatures w14:val="standardContextual"/>
            </w:rPr>
          </w:pPr>
          <w:hyperlink w:anchor="_Toc159509241" w:history="1">
            <w:r w:rsidR="004D3B62" w:rsidRPr="00430DC8">
              <w:rPr>
                <w:rStyle w:val="Hyperlink"/>
                <w:rFonts w:cstheme="minorHAnsi"/>
                <w:b/>
                <w:bCs/>
                <w:noProof/>
              </w:rPr>
              <w:t>Articolul 7 — Protecția instalațiilor de apă potabilă</w:t>
            </w:r>
            <w:r w:rsidR="004D3B62">
              <w:rPr>
                <w:noProof/>
                <w:webHidden/>
              </w:rPr>
              <w:tab/>
            </w:r>
            <w:r w:rsidR="004D3B62">
              <w:rPr>
                <w:noProof/>
                <w:webHidden/>
              </w:rPr>
              <w:fldChar w:fldCharType="begin"/>
            </w:r>
            <w:r w:rsidR="004D3B62">
              <w:rPr>
                <w:noProof/>
                <w:webHidden/>
              </w:rPr>
              <w:instrText xml:space="preserve"> PAGEREF _Toc159509241 \h </w:instrText>
            </w:r>
            <w:r w:rsidR="004D3B62">
              <w:rPr>
                <w:noProof/>
                <w:webHidden/>
              </w:rPr>
            </w:r>
            <w:r w:rsidR="004D3B62">
              <w:rPr>
                <w:noProof/>
                <w:webHidden/>
              </w:rPr>
              <w:fldChar w:fldCharType="separate"/>
            </w:r>
            <w:r w:rsidR="00E75F40">
              <w:rPr>
                <w:noProof/>
                <w:webHidden/>
              </w:rPr>
              <w:t>5</w:t>
            </w:r>
            <w:r w:rsidR="004D3B62">
              <w:rPr>
                <w:noProof/>
                <w:webHidden/>
              </w:rPr>
              <w:fldChar w:fldCharType="end"/>
            </w:r>
          </w:hyperlink>
        </w:p>
        <w:p w14:paraId="5019ECE3" w14:textId="31BCA2A6" w:rsidR="004D3B62" w:rsidRDefault="00000000" w:rsidP="004D3B62">
          <w:pPr>
            <w:pStyle w:val="Cuprins3"/>
            <w:tabs>
              <w:tab w:val="right" w:leader="dot" w:pos="9019"/>
            </w:tabs>
            <w:rPr>
              <w:rFonts w:eastAsiaTheme="minorEastAsia"/>
              <w:noProof/>
              <w:kern w:val="2"/>
              <w:lang w:eastAsia="ro-RO"/>
              <w14:ligatures w14:val="standardContextual"/>
            </w:rPr>
          </w:pPr>
          <w:hyperlink w:anchor="_Toc159509242" w:history="1">
            <w:r w:rsidR="004D3B62" w:rsidRPr="00430DC8">
              <w:rPr>
                <w:rStyle w:val="Hyperlink"/>
                <w:rFonts w:cstheme="minorHAnsi"/>
                <w:b/>
                <w:bCs/>
                <w:noProof/>
              </w:rPr>
              <w:t>Articolul 8 — Caracteristicile alimentării cu apă potabilă</w:t>
            </w:r>
            <w:r w:rsidR="004D3B62">
              <w:rPr>
                <w:noProof/>
                <w:webHidden/>
              </w:rPr>
              <w:tab/>
            </w:r>
            <w:r w:rsidR="004D3B62">
              <w:rPr>
                <w:noProof/>
                <w:webHidden/>
              </w:rPr>
              <w:fldChar w:fldCharType="begin"/>
            </w:r>
            <w:r w:rsidR="004D3B62">
              <w:rPr>
                <w:noProof/>
                <w:webHidden/>
              </w:rPr>
              <w:instrText xml:space="preserve"> PAGEREF _Toc159509242 \h </w:instrText>
            </w:r>
            <w:r w:rsidR="004D3B62">
              <w:rPr>
                <w:noProof/>
                <w:webHidden/>
              </w:rPr>
            </w:r>
            <w:r w:rsidR="004D3B62">
              <w:rPr>
                <w:noProof/>
                <w:webHidden/>
              </w:rPr>
              <w:fldChar w:fldCharType="separate"/>
            </w:r>
            <w:r w:rsidR="00E75F40">
              <w:rPr>
                <w:noProof/>
                <w:webHidden/>
              </w:rPr>
              <w:t>5</w:t>
            </w:r>
            <w:r w:rsidR="004D3B62">
              <w:rPr>
                <w:noProof/>
                <w:webHidden/>
              </w:rPr>
              <w:fldChar w:fldCharType="end"/>
            </w:r>
          </w:hyperlink>
        </w:p>
        <w:p w14:paraId="0DA19A62" w14:textId="4A3F6A42" w:rsidR="004D3B62" w:rsidRDefault="00000000" w:rsidP="004D3B62">
          <w:pPr>
            <w:pStyle w:val="Cuprins3"/>
            <w:tabs>
              <w:tab w:val="right" w:leader="dot" w:pos="9019"/>
            </w:tabs>
            <w:rPr>
              <w:rFonts w:eastAsiaTheme="minorEastAsia"/>
              <w:noProof/>
              <w:kern w:val="2"/>
              <w:lang w:eastAsia="ro-RO"/>
              <w14:ligatures w14:val="standardContextual"/>
            </w:rPr>
          </w:pPr>
          <w:hyperlink w:anchor="_Toc159509243" w:history="1">
            <w:r w:rsidR="004D3B62" w:rsidRPr="00430DC8">
              <w:rPr>
                <w:rStyle w:val="Hyperlink"/>
                <w:rFonts w:cstheme="minorHAnsi"/>
                <w:b/>
                <w:bCs/>
                <w:noProof/>
              </w:rPr>
              <w:t>Articolul 9 — Branșamentele</w:t>
            </w:r>
            <w:r w:rsidR="004D3B62">
              <w:rPr>
                <w:noProof/>
                <w:webHidden/>
              </w:rPr>
              <w:tab/>
            </w:r>
            <w:r w:rsidR="004D3B62">
              <w:rPr>
                <w:noProof/>
                <w:webHidden/>
              </w:rPr>
              <w:fldChar w:fldCharType="begin"/>
            </w:r>
            <w:r w:rsidR="004D3B62">
              <w:rPr>
                <w:noProof/>
                <w:webHidden/>
              </w:rPr>
              <w:instrText xml:space="preserve"> PAGEREF _Toc159509243 \h </w:instrText>
            </w:r>
            <w:r w:rsidR="004D3B62">
              <w:rPr>
                <w:noProof/>
                <w:webHidden/>
              </w:rPr>
            </w:r>
            <w:r w:rsidR="004D3B62">
              <w:rPr>
                <w:noProof/>
                <w:webHidden/>
              </w:rPr>
              <w:fldChar w:fldCharType="separate"/>
            </w:r>
            <w:r w:rsidR="00E75F40">
              <w:rPr>
                <w:noProof/>
                <w:webHidden/>
              </w:rPr>
              <w:t>6</w:t>
            </w:r>
            <w:r w:rsidR="004D3B62">
              <w:rPr>
                <w:noProof/>
                <w:webHidden/>
              </w:rPr>
              <w:fldChar w:fldCharType="end"/>
            </w:r>
          </w:hyperlink>
        </w:p>
        <w:p w14:paraId="0BAC53E2" w14:textId="17BB8FEB" w:rsidR="004D3B62" w:rsidRDefault="00000000" w:rsidP="004D3B62">
          <w:pPr>
            <w:pStyle w:val="Cuprins3"/>
            <w:tabs>
              <w:tab w:val="right" w:leader="dot" w:pos="9019"/>
            </w:tabs>
            <w:rPr>
              <w:rFonts w:eastAsiaTheme="minorEastAsia"/>
              <w:noProof/>
              <w:kern w:val="2"/>
              <w:lang w:eastAsia="ro-RO"/>
              <w14:ligatures w14:val="standardContextual"/>
            </w:rPr>
          </w:pPr>
          <w:hyperlink w:anchor="_Toc159509244" w:history="1">
            <w:r w:rsidR="004D3B62" w:rsidRPr="00430DC8">
              <w:rPr>
                <w:rStyle w:val="Hyperlink"/>
                <w:rFonts w:cstheme="minorHAnsi"/>
                <w:b/>
                <w:bCs/>
                <w:noProof/>
              </w:rPr>
              <w:t>Articolul 10 – Contoarele de branșament</w:t>
            </w:r>
            <w:r w:rsidR="004D3B62">
              <w:rPr>
                <w:noProof/>
                <w:webHidden/>
              </w:rPr>
              <w:tab/>
            </w:r>
            <w:r w:rsidR="004D3B62">
              <w:rPr>
                <w:noProof/>
                <w:webHidden/>
              </w:rPr>
              <w:fldChar w:fldCharType="begin"/>
            </w:r>
            <w:r w:rsidR="004D3B62">
              <w:rPr>
                <w:noProof/>
                <w:webHidden/>
              </w:rPr>
              <w:instrText xml:space="preserve"> PAGEREF _Toc159509244 \h </w:instrText>
            </w:r>
            <w:r w:rsidR="004D3B62">
              <w:rPr>
                <w:noProof/>
                <w:webHidden/>
              </w:rPr>
            </w:r>
            <w:r w:rsidR="004D3B62">
              <w:rPr>
                <w:noProof/>
                <w:webHidden/>
              </w:rPr>
              <w:fldChar w:fldCharType="separate"/>
            </w:r>
            <w:r w:rsidR="00E75F40">
              <w:rPr>
                <w:noProof/>
                <w:webHidden/>
              </w:rPr>
              <w:t>7</w:t>
            </w:r>
            <w:r w:rsidR="004D3B62">
              <w:rPr>
                <w:noProof/>
                <w:webHidden/>
              </w:rPr>
              <w:fldChar w:fldCharType="end"/>
            </w:r>
          </w:hyperlink>
        </w:p>
        <w:p w14:paraId="6D1AB401" w14:textId="7ECD6374" w:rsidR="004D3B62" w:rsidRDefault="00000000" w:rsidP="004D3B62">
          <w:pPr>
            <w:pStyle w:val="Cuprins3"/>
            <w:tabs>
              <w:tab w:val="right" w:leader="dot" w:pos="9019"/>
            </w:tabs>
            <w:rPr>
              <w:rFonts w:eastAsiaTheme="minorEastAsia"/>
              <w:noProof/>
              <w:kern w:val="2"/>
              <w:lang w:eastAsia="ro-RO"/>
              <w14:ligatures w14:val="standardContextual"/>
            </w:rPr>
          </w:pPr>
          <w:hyperlink w:anchor="_Toc159509245" w:history="1">
            <w:r w:rsidR="004D3B62" w:rsidRPr="00430DC8">
              <w:rPr>
                <w:rStyle w:val="Hyperlink"/>
                <w:rFonts w:cstheme="minorHAnsi"/>
                <w:b/>
                <w:bCs/>
                <w:noProof/>
              </w:rPr>
              <w:t>Articolul 11 — Verificarea Contoarelor</w:t>
            </w:r>
            <w:r w:rsidR="004D3B62">
              <w:rPr>
                <w:noProof/>
                <w:webHidden/>
              </w:rPr>
              <w:tab/>
            </w:r>
            <w:r w:rsidR="004D3B62">
              <w:rPr>
                <w:noProof/>
                <w:webHidden/>
              </w:rPr>
              <w:fldChar w:fldCharType="begin"/>
            </w:r>
            <w:r w:rsidR="004D3B62">
              <w:rPr>
                <w:noProof/>
                <w:webHidden/>
              </w:rPr>
              <w:instrText xml:space="preserve"> PAGEREF _Toc159509245 \h </w:instrText>
            </w:r>
            <w:r w:rsidR="004D3B62">
              <w:rPr>
                <w:noProof/>
                <w:webHidden/>
              </w:rPr>
            </w:r>
            <w:r w:rsidR="004D3B62">
              <w:rPr>
                <w:noProof/>
                <w:webHidden/>
              </w:rPr>
              <w:fldChar w:fldCharType="separate"/>
            </w:r>
            <w:r w:rsidR="00E75F40">
              <w:rPr>
                <w:noProof/>
                <w:webHidden/>
              </w:rPr>
              <w:t>7</w:t>
            </w:r>
            <w:r w:rsidR="004D3B62">
              <w:rPr>
                <w:noProof/>
                <w:webHidden/>
              </w:rPr>
              <w:fldChar w:fldCharType="end"/>
            </w:r>
          </w:hyperlink>
        </w:p>
        <w:p w14:paraId="34787F54" w14:textId="454354CD" w:rsidR="004D3B62" w:rsidRDefault="00000000" w:rsidP="004D3B62">
          <w:pPr>
            <w:pStyle w:val="Cuprins3"/>
            <w:tabs>
              <w:tab w:val="right" w:leader="dot" w:pos="9019"/>
            </w:tabs>
            <w:rPr>
              <w:rFonts w:eastAsiaTheme="minorEastAsia"/>
              <w:noProof/>
              <w:kern w:val="2"/>
              <w:lang w:eastAsia="ro-RO"/>
              <w14:ligatures w14:val="standardContextual"/>
            </w:rPr>
          </w:pPr>
          <w:hyperlink w:anchor="_Toc159509246" w:history="1">
            <w:r w:rsidR="004D3B62" w:rsidRPr="00430DC8">
              <w:rPr>
                <w:rStyle w:val="Hyperlink"/>
                <w:rFonts w:cstheme="minorHAnsi"/>
                <w:b/>
                <w:bCs/>
                <w:noProof/>
              </w:rPr>
              <w:t>Articolul 12 — Instalațiile Interioare</w:t>
            </w:r>
            <w:r w:rsidR="004D3B62">
              <w:rPr>
                <w:noProof/>
                <w:webHidden/>
              </w:rPr>
              <w:tab/>
            </w:r>
            <w:r w:rsidR="004D3B62">
              <w:rPr>
                <w:noProof/>
                <w:webHidden/>
              </w:rPr>
              <w:fldChar w:fldCharType="begin"/>
            </w:r>
            <w:r w:rsidR="004D3B62">
              <w:rPr>
                <w:noProof/>
                <w:webHidden/>
              </w:rPr>
              <w:instrText xml:space="preserve"> PAGEREF _Toc159509246 \h </w:instrText>
            </w:r>
            <w:r w:rsidR="004D3B62">
              <w:rPr>
                <w:noProof/>
                <w:webHidden/>
              </w:rPr>
            </w:r>
            <w:r w:rsidR="004D3B62">
              <w:rPr>
                <w:noProof/>
                <w:webHidden/>
              </w:rPr>
              <w:fldChar w:fldCharType="separate"/>
            </w:r>
            <w:r w:rsidR="00E75F40">
              <w:rPr>
                <w:noProof/>
                <w:webHidden/>
              </w:rPr>
              <w:t>8</w:t>
            </w:r>
            <w:r w:rsidR="004D3B62">
              <w:rPr>
                <w:noProof/>
                <w:webHidden/>
              </w:rPr>
              <w:fldChar w:fldCharType="end"/>
            </w:r>
          </w:hyperlink>
        </w:p>
        <w:p w14:paraId="0DB981D3" w14:textId="633463D3" w:rsidR="004D3B62" w:rsidRDefault="00000000" w:rsidP="004D3B62">
          <w:pPr>
            <w:pStyle w:val="Cuprins3"/>
            <w:tabs>
              <w:tab w:val="right" w:leader="dot" w:pos="9019"/>
            </w:tabs>
            <w:rPr>
              <w:rFonts w:eastAsiaTheme="minorEastAsia"/>
              <w:noProof/>
              <w:kern w:val="2"/>
              <w:lang w:eastAsia="ro-RO"/>
              <w14:ligatures w14:val="standardContextual"/>
            </w:rPr>
          </w:pPr>
          <w:hyperlink w:anchor="_Toc159509247" w:history="1">
            <w:r w:rsidR="004D3B62" w:rsidRPr="00430DC8">
              <w:rPr>
                <w:rStyle w:val="Hyperlink"/>
                <w:rFonts w:cstheme="minorHAnsi"/>
                <w:b/>
                <w:bCs/>
                <w:noProof/>
              </w:rPr>
              <w:t>Articolul 13 - Instalații destinate uzului public</w:t>
            </w:r>
            <w:r w:rsidR="004D3B62">
              <w:rPr>
                <w:noProof/>
                <w:webHidden/>
              </w:rPr>
              <w:tab/>
            </w:r>
            <w:r w:rsidR="004D3B62">
              <w:rPr>
                <w:noProof/>
                <w:webHidden/>
              </w:rPr>
              <w:fldChar w:fldCharType="begin"/>
            </w:r>
            <w:r w:rsidR="004D3B62">
              <w:rPr>
                <w:noProof/>
                <w:webHidden/>
              </w:rPr>
              <w:instrText xml:space="preserve"> PAGEREF _Toc159509247 \h </w:instrText>
            </w:r>
            <w:r w:rsidR="004D3B62">
              <w:rPr>
                <w:noProof/>
                <w:webHidden/>
              </w:rPr>
            </w:r>
            <w:r w:rsidR="004D3B62">
              <w:rPr>
                <w:noProof/>
                <w:webHidden/>
              </w:rPr>
              <w:fldChar w:fldCharType="separate"/>
            </w:r>
            <w:r w:rsidR="00E75F40">
              <w:rPr>
                <w:noProof/>
                <w:webHidden/>
              </w:rPr>
              <w:t>9</w:t>
            </w:r>
            <w:r w:rsidR="004D3B62">
              <w:rPr>
                <w:noProof/>
                <w:webHidden/>
              </w:rPr>
              <w:fldChar w:fldCharType="end"/>
            </w:r>
          </w:hyperlink>
        </w:p>
        <w:p w14:paraId="20B639FF" w14:textId="2F00A6E3" w:rsidR="004D3B62" w:rsidRDefault="00000000" w:rsidP="004D3B62">
          <w:pPr>
            <w:pStyle w:val="Cuprins3"/>
            <w:tabs>
              <w:tab w:val="right" w:leader="dot" w:pos="9019"/>
            </w:tabs>
            <w:rPr>
              <w:rFonts w:eastAsiaTheme="minorEastAsia"/>
              <w:noProof/>
              <w:kern w:val="2"/>
              <w:lang w:eastAsia="ro-RO"/>
              <w14:ligatures w14:val="standardContextual"/>
            </w:rPr>
          </w:pPr>
          <w:hyperlink w:anchor="_Toc159509248" w:history="1">
            <w:r w:rsidR="004D3B62" w:rsidRPr="00430DC8">
              <w:rPr>
                <w:rStyle w:val="Hyperlink"/>
                <w:rFonts w:cstheme="minorHAnsi"/>
                <w:b/>
                <w:bCs/>
                <w:noProof/>
              </w:rPr>
              <w:t>Articolul 14 - Inspectarea Instalațiilor Interioare</w:t>
            </w:r>
            <w:r w:rsidR="004D3B62">
              <w:rPr>
                <w:noProof/>
                <w:webHidden/>
              </w:rPr>
              <w:tab/>
            </w:r>
            <w:r w:rsidR="004D3B62">
              <w:rPr>
                <w:noProof/>
                <w:webHidden/>
              </w:rPr>
              <w:fldChar w:fldCharType="begin"/>
            </w:r>
            <w:r w:rsidR="004D3B62">
              <w:rPr>
                <w:noProof/>
                <w:webHidden/>
              </w:rPr>
              <w:instrText xml:space="preserve"> PAGEREF _Toc159509248 \h </w:instrText>
            </w:r>
            <w:r w:rsidR="004D3B62">
              <w:rPr>
                <w:noProof/>
                <w:webHidden/>
              </w:rPr>
            </w:r>
            <w:r w:rsidR="004D3B62">
              <w:rPr>
                <w:noProof/>
                <w:webHidden/>
              </w:rPr>
              <w:fldChar w:fldCharType="separate"/>
            </w:r>
            <w:r w:rsidR="00E75F40">
              <w:rPr>
                <w:noProof/>
                <w:webHidden/>
              </w:rPr>
              <w:t>9</w:t>
            </w:r>
            <w:r w:rsidR="004D3B62">
              <w:rPr>
                <w:noProof/>
                <w:webHidden/>
              </w:rPr>
              <w:fldChar w:fldCharType="end"/>
            </w:r>
          </w:hyperlink>
        </w:p>
        <w:p w14:paraId="09DBA3E9" w14:textId="0115DD5E" w:rsidR="004D3B62" w:rsidRDefault="00000000" w:rsidP="004D3B62">
          <w:pPr>
            <w:pStyle w:val="Cuprins3"/>
            <w:tabs>
              <w:tab w:val="right" w:leader="dot" w:pos="9019"/>
            </w:tabs>
            <w:rPr>
              <w:rFonts w:eastAsiaTheme="minorEastAsia"/>
              <w:noProof/>
              <w:kern w:val="2"/>
              <w:lang w:eastAsia="ro-RO"/>
              <w14:ligatures w14:val="standardContextual"/>
            </w:rPr>
          </w:pPr>
          <w:hyperlink w:anchor="_Toc159509249" w:history="1">
            <w:r w:rsidR="004D3B62" w:rsidRPr="00430DC8">
              <w:rPr>
                <w:rStyle w:val="Hyperlink"/>
                <w:rFonts w:cstheme="minorHAnsi"/>
                <w:b/>
                <w:bCs/>
                <w:noProof/>
              </w:rPr>
              <w:t>Articolul 15 - Rețelele aflate sub drumurile publice</w:t>
            </w:r>
            <w:r w:rsidR="004D3B62">
              <w:rPr>
                <w:noProof/>
                <w:webHidden/>
              </w:rPr>
              <w:tab/>
            </w:r>
            <w:r w:rsidR="004D3B62">
              <w:rPr>
                <w:noProof/>
                <w:webHidden/>
              </w:rPr>
              <w:fldChar w:fldCharType="begin"/>
            </w:r>
            <w:r w:rsidR="004D3B62">
              <w:rPr>
                <w:noProof/>
                <w:webHidden/>
              </w:rPr>
              <w:instrText xml:space="preserve"> PAGEREF _Toc159509249 \h </w:instrText>
            </w:r>
            <w:r w:rsidR="004D3B62">
              <w:rPr>
                <w:noProof/>
                <w:webHidden/>
              </w:rPr>
            </w:r>
            <w:r w:rsidR="004D3B62">
              <w:rPr>
                <w:noProof/>
                <w:webHidden/>
              </w:rPr>
              <w:fldChar w:fldCharType="separate"/>
            </w:r>
            <w:r w:rsidR="00E75F40">
              <w:rPr>
                <w:noProof/>
                <w:webHidden/>
              </w:rPr>
              <w:t>10</w:t>
            </w:r>
            <w:r w:rsidR="004D3B62">
              <w:rPr>
                <w:noProof/>
                <w:webHidden/>
              </w:rPr>
              <w:fldChar w:fldCharType="end"/>
            </w:r>
          </w:hyperlink>
        </w:p>
        <w:p w14:paraId="4A2BE4EE" w14:textId="089E20E3" w:rsidR="004D3B62" w:rsidRDefault="00000000" w:rsidP="004D3B62">
          <w:pPr>
            <w:pStyle w:val="Cuprins3"/>
            <w:tabs>
              <w:tab w:val="right" w:leader="dot" w:pos="9019"/>
            </w:tabs>
            <w:rPr>
              <w:rFonts w:eastAsiaTheme="minorEastAsia"/>
              <w:noProof/>
              <w:kern w:val="2"/>
              <w:lang w:eastAsia="ro-RO"/>
              <w14:ligatures w14:val="standardContextual"/>
            </w:rPr>
          </w:pPr>
          <w:hyperlink w:anchor="_Toc159509250" w:history="1">
            <w:r w:rsidR="004D3B62" w:rsidRPr="00430DC8">
              <w:rPr>
                <w:rStyle w:val="Hyperlink"/>
                <w:rFonts w:cstheme="minorHAnsi"/>
                <w:b/>
                <w:bCs/>
                <w:noProof/>
              </w:rPr>
              <w:t>Articolul 16 – Managementul nămolurilor</w:t>
            </w:r>
            <w:r w:rsidR="004D3B62">
              <w:rPr>
                <w:noProof/>
                <w:webHidden/>
              </w:rPr>
              <w:tab/>
            </w:r>
            <w:r w:rsidR="004D3B62">
              <w:rPr>
                <w:noProof/>
                <w:webHidden/>
              </w:rPr>
              <w:fldChar w:fldCharType="begin"/>
            </w:r>
            <w:r w:rsidR="004D3B62">
              <w:rPr>
                <w:noProof/>
                <w:webHidden/>
              </w:rPr>
              <w:instrText xml:space="preserve"> PAGEREF _Toc159509250 \h </w:instrText>
            </w:r>
            <w:r w:rsidR="004D3B62">
              <w:rPr>
                <w:noProof/>
                <w:webHidden/>
              </w:rPr>
            </w:r>
            <w:r w:rsidR="004D3B62">
              <w:rPr>
                <w:noProof/>
                <w:webHidden/>
              </w:rPr>
              <w:fldChar w:fldCharType="separate"/>
            </w:r>
            <w:r w:rsidR="00E75F40">
              <w:rPr>
                <w:noProof/>
                <w:webHidden/>
              </w:rPr>
              <w:t>10</w:t>
            </w:r>
            <w:r w:rsidR="004D3B62">
              <w:rPr>
                <w:noProof/>
                <w:webHidden/>
              </w:rPr>
              <w:fldChar w:fldCharType="end"/>
            </w:r>
          </w:hyperlink>
        </w:p>
        <w:p w14:paraId="10FA5CA6" w14:textId="25778EC2" w:rsidR="004D3B62" w:rsidRDefault="00000000" w:rsidP="004D3B62">
          <w:pPr>
            <w:pStyle w:val="Cuprins1"/>
            <w:tabs>
              <w:tab w:val="right" w:leader="dot" w:pos="9019"/>
            </w:tabs>
            <w:rPr>
              <w:rFonts w:eastAsiaTheme="minorEastAsia"/>
              <w:noProof/>
              <w:kern w:val="2"/>
              <w:lang w:eastAsia="ro-RO"/>
              <w14:ligatures w14:val="standardContextual"/>
            </w:rPr>
          </w:pPr>
          <w:hyperlink w:anchor="_Toc159509251" w:history="1">
            <w:r w:rsidR="004D3B62" w:rsidRPr="00430DC8">
              <w:rPr>
                <w:rStyle w:val="Hyperlink"/>
                <w:rFonts w:cstheme="minorHAnsi"/>
                <w:b/>
                <w:bCs/>
                <w:noProof/>
              </w:rPr>
              <w:t>TITLUL III - PRETUL</w:t>
            </w:r>
            <w:r w:rsidR="004D3B62">
              <w:rPr>
                <w:noProof/>
                <w:webHidden/>
              </w:rPr>
              <w:tab/>
            </w:r>
            <w:r w:rsidR="004D3B62">
              <w:rPr>
                <w:noProof/>
                <w:webHidden/>
              </w:rPr>
              <w:fldChar w:fldCharType="begin"/>
            </w:r>
            <w:r w:rsidR="004D3B62">
              <w:rPr>
                <w:noProof/>
                <w:webHidden/>
              </w:rPr>
              <w:instrText xml:space="preserve"> PAGEREF _Toc159509251 \h </w:instrText>
            </w:r>
            <w:r w:rsidR="004D3B62">
              <w:rPr>
                <w:noProof/>
                <w:webHidden/>
              </w:rPr>
            </w:r>
            <w:r w:rsidR="004D3B62">
              <w:rPr>
                <w:noProof/>
                <w:webHidden/>
              </w:rPr>
              <w:fldChar w:fldCharType="separate"/>
            </w:r>
            <w:r w:rsidR="00E75F40">
              <w:rPr>
                <w:noProof/>
                <w:webHidden/>
              </w:rPr>
              <w:t>10</w:t>
            </w:r>
            <w:r w:rsidR="004D3B62">
              <w:rPr>
                <w:noProof/>
                <w:webHidden/>
              </w:rPr>
              <w:fldChar w:fldCharType="end"/>
            </w:r>
          </w:hyperlink>
        </w:p>
        <w:p w14:paraId="6FC10C24" w14:textId="03881EBE" w:rsidR="004D3B62" w:rsidRDefault="00000000" w:rsidP="004D3B62">
          <w:pPr>
            <w:pStyle w:val="Cuprins3"/>
            <w:tabs>
              <w:tab w:val="right" w:leader="dot" w:pos="9019"/>
            </w:tabs>
            <w:rPr>
              <w:rFonts w:eastAsiaTheme="minorEastAsia"/>
              <w:noProof/>
              <w:kern w:val="2"/>
              <w:lang w:eastAsia="ro-RO"/>
              <w14:ligatures w14:val="standardContextual"/>
            </w:rPr>
          </w:pPr>
          <w:hyperlink w:anchor="_Toc159509252" w:history="1">
            <w:r w:rsidR="004D3B62" w:rsidRPr="00430DC8">
              <w:rPr>
                <w:rStyle w:val="Hyperlink"/>
                <w:rFonts w:cstheme="minorHAnsi"/>
                <w:b/>
                <w:bCs/>
                <w:noProof/>
              </w:rPr>
              <w:t>Articolul 17 — Reguli</w:t>
            </w:r>
            <w:r w:rsidR="004D3B62">
              <w:rPr>
                <w:noProof/>
                <w:webHidden/>
              </w:rPr>
              <w:tab/>
            </w:r>
            <w:r w:rsidR="004D3B62">
              <w:rPr>
                <w:noProof/>
                <w:webHidden/>
              </w:rPr>
              <w:fldChar w:fldCharType="begin"/>
            </w:r>
            <w:r w:rsidR="004D3B62">
              <w:rPr>
                <w:noProof/>
                <w:webHidden/>
              </w:rPr>
              <w:instrText xml:space="preserve"> PAGEREF _Toc159509252 \h </w:instrText>
            </w:r>
            <w:r w:rsidR="004D3B62">
              <w:rPr>
                <w:noProof/>
                <w:webHidden/>
              </w:rPr>
            </w:r>
            <w:r w:rsidR="004D3B62">
              <w:rPr>
                <w:noProof/>
                <w:webHidden/>
              </w:rPr>
              <w:fldChar w:fldCharType="separate"/>
            </w:r>
            <w:r w:rsidR="00E75F40">
              <w:rPr>
                <w:noProof/>
                <w:webHidden/>
              </w:rPr>
              <w:t>10</w:t>
            </w:r>
            <w:r w:rsidR="004D3B62">
              <w:rPr>
                <w:noProof/>
                <w:webHidden/>
              </w:rPr>
              <w:fldChar w:fldCharType="end"/>
            </w:r>
          </w:hyperlink>
        </w:p>
        <w:p w14:paraId="5BFBB7FD" w14:textId="761E457B" w:rsidR="004D3B62" w:rsidRDefault="00000000" w:rsidP="004D3B62">
          <w:pPr>
            <w:pStyle w:val="Cuprins1"/>
            <w:tabs>
              <w:tab w:val="right" w:leader="dot" w:pos="9019"/>
            </w:tabs>
            <w:rPr>
              <w:rFonts w:eastAsiaTheme="minorEastAsia"/>
              <w:noProof/>
              <w:kern w:val="2"/>
              <w:lang w:eastAsia="ro-RO"/>
              <w14:ligatures w14:val="standardContextual"/>
            </w:rPr>
          </w:pPr>
          <w:hyperlink w:anchor="_Toc159509253" w:history="1">
            <w:r w:rsidR="004D3B62" w:rsidRPr="00430DC8">
              <w:rPr>
                <w:rStyle w:val="Hyperlink"/>
                <w:rFonts w:cstheme="minorHAnsi"/>
                <w:b/>
                <w:bCs/>
                <w:noProof/>
              </w:rPr>
              <w:t>TITLUL IV - CALITATEA SERVICIULUI FURNIZAT UTILIZATORILOR</w:t>
            </w:r>
            <w:r w:rsidR="004D3B62">
              <w:rPr>
                <w:noProof/>
                <w:webHidden/>
              </w:rPr>
              <w:tab/>
            </w:r>
            <w:r w:rsidR="004D3B62">
              <w:rPr>
                <w:noProof/>
                <w:webHidden/>
              </w:rPr>
              <w:fldChar w:fldCharType="begin"/>
            </w:r>
            <w:r w:rsidR="004D3B62">
              <w:rPr>
                <w:noProof/>
                <w:webHidden/>
              </w:rPr>
              <w:instrText xml:space="preserve"> PAGEREF _Toc159509253 \h </w:instrText>
            </w:r>
            <w:r w:rsidR="004D3B62">
              <w:rPr>
                <w:noProof/>
                <w:webHidden/>
              </w:rPr>
            </w:r>
            <w:r w:rsidR="004D3B62">
              <w:rPr>
                <w:noProof/>
                <w:webHidden/>
              </w:rPr>
              <w:fldChar w:fldCharType="separate"/>
            </w:r>
            <w:r w:rsidR="00E75F40">
              <w:rPr>
                <w:noProof/>
                <w:webHidden/>
              </w:rPr>
              <w:t>11</w:t>
            </w:r>
            <w:r w:rsidR="004D3B62">
              <w:rPr>
                <w:noProof/>
                <w:webHidden/>
              </w:rPr>
              <w:fldChar w:fldCharType="end"/>
            </w:r>
          </w:hyperlink>
        </w:p>
        <w:p w14:paraId="62CE48F0" w14:textId="514847B9" w:rsidR="004D3B62" w:rsidRDefault="00000000" w:rsidP="004D3B62">
          <w:pPr>
            <w:pStyle w:val="Cuprins3"/>
            <w:tabs>
              <w:tab w:val="right" w:leader="dot" w:pos="9019"/>
            </w:tabs>
            <w:rPr>
              <w:rFonts w:eastAsiaTheme="minorEastAsia"/>
              <w:noProof/>
              <w:kern w:val="2"/>
              <w:lang w:eastAsia="ro-RO"/>
              <w14:ligatures w14:val="standardContextual"/>
            </w:rPr>
          </w:pPr>
          <w:hyperlink w:anchor="_Toc159509254" w:history="1">
            <w:r w:rsidR="004D3B62" w:rsidRPr="00430DC8">
              <w:rPr>
                <w:rStyle w:val="Hyperlink"/>
                <w:rFonts w:cstheme="minorHAnsi"/>
                <w:b/>
                <w:bCs/>
                <w:noProof/>
              </w:rPr>
              <w:t>Articolul 18 — Standardele de alimentare</w:t>
            </w:r>
            <w:r w:rsidR="004D3B62">
              <w:rPr>
                <w:noProof/>
                <w:webHidden/>
              </w:rPr>
              <w:tab/>
            </w:r>
            <w:r w:rsidR="004D3B62">
              <w:rPr>
                <w:noProof/>
                <w:webHidden/>
              </w:rPr>
              <w:fldChar w:fldCharType="begin"/>
            </w:r>
            <w:r w:rsidR="004D3B62">
              <w:rPr>
                <w:noProof/>
                <w:webHidden/>
              </w:rPr>
              <w:instrText xml:space="preserve"> PAGEREF _Toc159509254 \h </w:instrText>
            </w:r>
            <w:r w:rsidR="004D3B62">
              <w:rPr>
                <w:noProof/>
                <w:webHidden/>
              </w:rPr>
            </w:r>
            <w:r w:rsidR="004D3B62">
              <w:rPr>
                <w:noProof/>
                <w:webHidden/>
              </w:rPr>
              <w:fldChar w:fldCharType="separate"/>
            </w:r>
            <w:r w:rsidR="00E75F40">
              <w:rPr>
                <w:noProof/>
                <w:webHidden/>
              </w:rPr>
              <w:t>11</w:t>
            </w:r>
            <w:r w:rsidR="004D3B62">
              <w:rPr>
                <w:noProof/>
                <w:webHidden/>
              </w:rPr>
              <w:fldChar w:fldCharType="end"/>
            </w:r>
          </w:hyperlink>
        </w:p>
        <w:p w14:paraId="1ED10BD6" w14:textId="6CB41DA1" w:rsidR="004D3B62" w:rsidRDefault="00000000" w:rsidP="004D3B62">
          <w:pPr>
            <w:pStyle w:val="Cuprins3"/>
            <w:tabs>
              <w:tab w:val="right" w:leader="dot" w:pos="9019"/>
            </w:tabs>
            <w:rPr>
              <w:rFonts w:eastAsiaTheme="minorEastAsia"/>
              <w:noProof/>
              <w:kern w:val="2"/>
              <w:lang w:eastAsia="ro-RO"/>
              <w14:ligatures w14:val="standardContextual"/>
            </w:rPr>
          </w:pPr>
          <w:hyperlink w:anchor="_Toc159509255" w:history="1">
            <w:r w:rsidR="004D3B62" w:rsidRPr="00430DC8">
              <w:rPr>
                <w:rStyle w:val="Hyperlink"/>
                <w:rFonts w:cstheme="minorHAnsi"/>
                <w:b/>
                <w:bCs/>
                <w:noProof/>
              </w:rPr>
              <w:t>Articolul 19 - Întreruperile Serviciului</w:t>
            </w:r>
            <w:r w:rsidR="004D3B62">
              <w:rPr>
                <w:noProof/>
                <w:webHidden/>
              </w:rPr>
              <w:tab/>
            </w:r>
            <w:r w:rsidR="004D3B62">
              <w:rPr>
                <w:noProof/>
                <w:webHidden/>
              </w:rPr>
              <w:fldChar w:fldCharType="begin"/>
            </w:r>
            <w:r w:rsidR="004D3B62">
              <w:rPr>
                <w:noProof/>
                <w:webHidden/>
              </w:rPr>
              <w:instrText xml:space="preserve"> PAGEREF _Toc159509255 \h </w:instrText>
            </w:r>
            <w:r w:rsidR="004D3B62">
              <w:rPr>
                <w:noProof/>
                <w:webHidden/>
              </w:rPr>
            </w:r>
            <w:r w:rsidR="004D3B62">
              <w:rPr>
                <w:noProof/>
                <w:webHidden/>
              </w:rPr>
              <w:fldChar w:fldCharType="separate"/>
            </w:r>
            <w:r w:rsidR="00E75F40">
              <w:rPr>
                <w:noProof/>
                <w:webHidden/>
              </w:rPr>
              <w:t>11</w:t>
            </w:r>
            <w:r w:rsidR="004D3B62">
              <w:rPr>
                <w:noProof/>
                <w:webHidden/>
              </w:rPr>
              <w:fldChar w:fldCharType="end"/>
            </w:r>
          </w:hyperlink>
        </w:p>
        <w:p w14:paraId="54BFD2C1" w14:textId="1881E9D3" w:rsidR="004D3B62" w:rsidRDefault="00000000" w:rsidP="004D3B62">
          <w:pPr>
            <w:pStyle w:val="Cuprins3"/>
            <w:tabs>
              <w:tab w:val="right" w:leader="dot" w:pos="9019"/>
            </w:tabs>
            <w:rPr>
              <w:rFonts w:eastAsiaTheme="minorEastAsia"/>
              <w:noProof/>
              <w:kern w:val="2"/>
              <w:lang w:eastAsia="ro-RO"/>
              <w14:ligatures w14:val="standardContextual"/>
            </w:rPr>
          </w:pPr>
          <w:hyperlink w:anchor="_Toc159509256" w:history="1">
            <w:r w:rsidR="004D3B62" w:rsidRPr="00430DC8">
              <w:rPr>
                <w:rStyle w:val="Hyperlink"/>
                <w:rFonts w:cstheme="minorHAnsi"/>
                <w:b/>
                <w:bCs/>
                <w:noProof/>
              </w:rPr>
              <w:t>Articolul 20 — Termenele Serviciului</w:t>
            </w:r>
            <w:r w:rsidR="004D3B62">
              <w:rPr>
                <w:noProof/>
                <w:webHidden/>
              </w:rPr>
              <w:tab/>
            </w:r>
            <w:r w:rsidR="004D3B62">
              <w:rPr>
                <w:noProof/>
                <w:webHidden/>
              </w:rPr>
              <w:fldChar w:fldCharType="begin"/>
            </w:r>
            <w:r w:rsidR="004D3B62">
              <w:rPr>
                <w:noProof/>
                <w:webHidden/>
              </w:rPr>
              <w:instrText xml:space="preserve"> PAGEREF _Toc159509256 \h </w:instrText>
            </w:r>
            <w:r w:rsidR="004D3B62">
              <w:rPr>
                <w:noProof/>
                <w:webHidden/>
              </w:rPr>
            </w:r>
            <w:r w:rsidR="004D3B62">
              <w:rPr>
                <w:noProof/>
                <w:webHidden/>
              </w:rPr>
              <w:fldChar w:fldCharType="separate"/>
            </w:r>
            <w:r w:rsidR="00E75F40">
              <w:rPr>
                <w:noProof/>
                <w:webHidden/>
              </w:rPr>
              <w:t>11</w:t>
            </w:r>
            <w:r w:rsidR="004D3B62">
              <w:rPr>
                <w:noProof/>
                <w:webHidden/>
              </w:rPr>
              <w:fldChar w:fldCharType="end"/>
            </w:r>
          </w:hyperlink>
        </w:p>
        <w:p w14:paraId="5E0510ED" w14:textId="5B879A82" w:rsidR="004D3B62" w:rsidRDefault="00000000" w:rsidP="004D3B62">
          <w:pPr>
            <w:pStyle w:val="Cuprins1"/>
            <w:tabs>
              <w:tab w:val="right" w:leader="dot" w:pos="9019"/>
            </w:tabs>
            <w:rPr>
              <w:rFonts w:eastAsiaTheme="minorEastAsia"/>
              <w:noProof/>
              <w:kern w:val="2"/>
              <w:lang w:eastAsia="ro-RO"/>
              <w14:ligatures w14:val="standardContextual"/>
            </w:rPr>
          </w:pPr>
          <w:hyperlink w:anchor="_Toc159509257" w:history="1">
            <w:r w:rsidR="004D3B62" w:rsidRPr="00430DC8">
              <w:rPr>
                <w:rStyle w:val="Hyperlink"/>
                <w:rFonts w:cstheme="minorHAnsi"/>
                <w:b/>
                <w:bCs/>
                <w:noProof/>
              </w:rPr>
              <w:t>ANEXE</w:t>
            </w:r>
            <w:r w:rsidR="004D3B62">
              <w:rPr>
                <w:noProof/>
                <w:webHidden/>
              </w:rPr>
              <w:tab/>
            </w:r>
            <w:r w:rsidR="004D3B62">
              <w:rPr>
                <w:noProof/>
                <w:webHidden/>
              </w:rPr>
              <w:fldChar w:fldCharType="begin"/>
            </w:r>
            <w:r w:rsidR="004D3B62">
              <w:rPr>
                <w:noProof/>
                <w:webHidden/>
              </w:rPr>
              <w:instrText xml:space="preserve"> PAGEREF _Toc159509257 \h </w:instrText>
            </w:r>
            <w:r w:rsidR="004D3B62">
              <w:rPr>
                <w:noProof/>
                <w:webHidden/>
              </w:rPr>
            </w:r>
            <w:r w:rsidR="004D3B62">
              <w:rPr>
                <w:noProof/>
                <w:webHidden/>
              </w:rPr>
              <w:fldChar w:fldCharType="separate"/>
            </w:r>
            <w:r w:rsidR="00E75F40">
              <w:rPr>
                <w:noProof/>
                <w:webHidden/>
              </w:rPr>
              <w:t>12</w:t>
            </w:r>
            <w:r w:rsidR="004D3B62">
              <w:rPr>
                <w:noProof/>
                <w:webHidden/>
              </w:rPr>
              <w:fldChar w:fldCharType="end"/>
            </w:r>
          </w:hyperlink>
        </w:p>
        <w:p w14:paraId="036733A3" w14:textId="7D8AADAD" w:rsidR="004D3B62" w:rsidRDefault="00000000" w:rsidP="004D3B62">
          <w:pPr>
            <w:pStyle w:val="Cuprins3"/>
            <w:tabs>
              <w:tab w:val="right" w:leader="dot" w:pos="9019"/>
            </w:tabs>
            <w:rPr>
              <w:rFonts w:eastAsiaTheme="minorEastAsia"/>
              <w:noProof/>
              <w:kern w:val="2"/>
              <w:lang w:eastAsia="ro-RO"/>
              <w14:ligatures w14:val="standardContextual"/>
            </w:rPr>
          </w:pPr>
          <w:hyperlink w:anchor="_Toc159509258" w:history="1">
            <w:r w:rsidR="004D3B62" w:rsidRPr="00430DC8">
              <w:rPr>
                <w:rStyle w:val="Hyperlink"/>
                <w:rFonts w:cstheme="minorHAnsi"/>
                <w:b/>
                <w:bCs/>
                <w:noProof/>
              </w:rPr>
              <w:t>ANEXA 1 - TERMENELE SERVICIULUI DE ALIMENTARE CU APĂ</w:t>
            </w:r>
            <w:r w:rsidR="004D3B62">
              <w:rPr>
                <w:noProof/>
                <w:webHidden/>
              </w:rPr>
              <w:tab/>
            </w:r>
            <w:r w:rsidR="004D3B62">
              <w:rPr>
                <w:noProof/>
                <w:webHidden/>
              </w:rPr>
              <w:fldChar w:fldCharType="begin"/>
            </w:r>
            <w:r w:rsidR="004D3B62">
              <w:rPr>
                <w:noProof/>
                <w:webHidden/>
              </w:rPr>
              <w:instrText xml:space="preserve"> PAGEREF _Toc159509258 \h </w:instrText>
            </w:r>
            <w:r w:rsidR="004D3B62">
              <w:rPr>
                <w:noProof/>
                <w:webHidden/>
              </w:rPr>
            </w:r>
            <w:r w:rsidR="004D3B62">
              <w:rPr>
                <w:noProof/>
                <w:webHidden/>
              </w:rPr>
              <w:fldChar w:fldCharType="separate"/>
            </w:r>
            <w:r w:rsidR="00E75F40">
              <w:rPr>
                <w:noProof/>
                <w:webHidden/>
              </w:rPr>
              <w:t>13</w:t>
            </w:r>
            <w:r w:rsidR="004D3B62">
              <w:rPr>
                <w:noProof/>
                <w:webHidden/>
              </w:rPr>
              <w:fldChar w:fldCharType="end"/>
            </w:r>
          </w:hyperlink>
        </w:p>
        <w:p w14:paraId="29349808" w14:textId="77777777" w:rsidR="004D3B62" w:rsidRPr="00727735" w:rsidRDefault="004D3B62" w:rsidP="004D3B62">
          <w:r w:rsidRPr="00727735">
            <w:rPr>
              <w:b/>
              <w:bCs/>
            </w:rPr>
            <w:fldChar w:fldCharType="end"/>
          </w:r>
        </w:p>
      </w:sdtContent>
    </w:sdt>
    <w:p w14:paraId="61B93E00" w14:textId="77777777" w:rsidR="004D3B62" w:rsidRPr="00727735" w:rsidRDefault="004D3B62" w:rsidP="004D3B62">
      <w:pPr>
        <w:jc w:val="center"/>
        <w:rPr>
          <w:rFonts w:cstheme="minorHAnsi"/>
          <w:b/>
          <w:sz w:val="24"/>
        </w:rPr>
      </w:pPr>
    </w:p>
    <w:p w14:paraId="1A8C70B3" w14:textId="77777777" w:rsidR="004D3B62" w:rsidRPr="00727735" w:rsidRDefault="004D3B62" w:rsidP="004D3B62">
      <w:pPr>
        <w:jc w:val="center"/>
        <w:rPr>
          <w:rFonts w:cstheme="minorHAnsi"/>
          <w:b/>
          <w:sz w:val="24"/>
        </w:rPr>
      </w:pPr>
    </w:p>
    <w:p w14:paraId="18CC4FAF" w14:textId="77777777" w:rsidR="004D3B62" w:rsidRPr="00727735" w:rsidRDefault="004D3B62" w:rsidP="004D3B62">
      <w:pPr>
        <w:jc w:val="center"/>
        <w:rPr>
          <w:rFonts w:cstheme="minorHAnsi"/>
          <w:b/>
          <w:sz w:val="24"/>
        </w:rPr>
      </w:pPr>
    </w:p>
    <w:p w14:paraId="71199914" w14:textId="77777777" w:rsidR="004D3B62" w:rsidRPr="00727735" w:rsidRDefault="004D3B62" w:rsidP="004D3B62">
      <w:pPr>
        <w:rPr>
          <w:rFonts w:cstheme="minorHAnsi"/>
          <w:b/>
        </w:rPr>
      </w:pPr>
      <w:r w:rsidRPr="00727735">
        <w:rPr>
          <w:rFonts w:cstheme="minorHAnsi"/>
          <w:b/>
        </w:rPr>
        <w:br w:type="page"/>
      </w:r>
    </w:p>
    <w:p w14:paraId="7E12906B" w14:textId="77777777" w:rsidR="004D3B62" w:rsidRPr="00727735" w:rsidRDefault="004D3B62" w:rsidP="004D3B62">
      <w:pPr>
        <w:pStyle w:val="Titlu1"/>
        <w:jc w:val="center"/>
        <w:rPr>
          <w:rFonts w:asciiTheme="minorHAnsi" w:hAnsiTheme="minorHAnsi" w:cstheme="minorHAnsi"/>
          <w:b/>
          <w:bCs/>
          <w:color w:val="auto"/>
          <w:sz w:val="24"/>
          <w:szCs w:val="24"/>
        </w:rPr>
      </w:pPr>
      <w:bookmarkStart w:id="0" w:name="_Toc159509233"/>
      <w:r w:rsidRPr="00727735">
        <w:rPr>
          <w:rFonts w:asciiTheme="minorHAnsi" w:hAnsiTheme="minorHAnsi" w:cstheme="minorHAnsi"/>
          <w:b/>
          <w:bCs/>
          <w:color w:val="auto"/>
          <w:sz w:val="24"/>
          <w:szCs w:val="24"/>
        </w:rPr>
        <w:lastRenderedPageBreak/>
        <w:t>TITLUL I – SCOPUL SI ARIA</w:t>
      </w:r>
      <w:bookmarkEnd w:id="0"/>
    </w:p>
    <w:p w14:paraId="293B5853" w14:textId="77777777" w:rsidR="004D3B62" w:rsidRPr="00727735" w:rsidRDefault="004D3B62" w:rsidP="004D3B62">
      <w:pPr>
        <w:jc w:val="center"/>
        <w:rPr>
          <w:rFonts w:cstheme="minorHAnsi"/>
          <w:b/>
        </w:rPr>
      </w:pPr>
    </w:p>
    <w:p w14:paraId="64B840F1" w14:textId="77777777" w:rsidR="004D3B62" w:rsidRPr="00727735" w:rsidRDefault="004D3B62" w:rsidP="004D3B62">
      <w:pPr>
        <w:pStyle w:val="Titlu3"/>
        <w:ind w:right="29"/>
        <w:jc w:val="center"/>
        <w:rPr>
          <w:rFonts w:cstheme="minorHAnsi"/>
          <w:b/>
          <w:bCs/>
          <w:sz w:val="22"/>
        </w:rPr>
      </w:pPr>
      <w:bookmarkStart w:id="1" w:name="_Toc159509234"/>
      <w:r w:rsidRPr="00727735">
        <w:rPr>
          <w:rFonts w:cstheme="minorHAnsi"/>
          <w:b/>
          <w:bCs/>
          <w:sz w:val="22"/>
        </w:rPr>
        <w:t>Articolul 1 - Scopul</w:t>
      </w:r>
      <w:bookmarkEnd w:id="1"/>
    </w:p>
    <w:p w14:paraId="0BA040C2" w14:textId="77777777" w:rsidR="004D3B62" w:rsidRPr="00727735" w:rsidRDefault="004D3B62" w:rsidP="004D3B62">
      <w:pPr>
        <w:jc w:val="both"/>
        <w:rPr>
          <w:rFonts w:cstheme="minorHAnsi"/>
        </w:rPr>
      </w:pPr>
    </w:p>
    <w:p w14:paraId="1DE118D6" w14:textId="77777777" w:rsidR="004D3B62" w:rsidRPr="00727735" w:rsidRDefault="004D3B62" w:rsidP="004D3B62">
      <w:pPr>
        <w:jc w:val="both"/>
        <w:rPr>
          <w:rFonts w:cstheme="minorHAnsi"/>
        </w:rPr>
      </w:pPr>
      <w:r>
        <w:rPr>
          <w:rFonts w:cstheme="minorHAnsi"/>
        </w:rPr>
        <w:t xml:space="preserve">1.1 </w:t>
      </w:r>
      <w:r w:rsidRPr="00727735">
        <w:rPr>
          <w:rFonts w:cstheme="minorHAnsi"/>
        </w:rPr>
        <w:t>Prezentele Dispoziții Speciale — Partea de Apă prevăd condițiile pentru aplicarea Contractului de Delegare în ceea ce privește Serviciile de alimentare cu apă.</w:t>
      </w:r>
    </w:p>
    <w:p w14:paraId="5F8292B9" w14:textId="77777777" w:rsidR="004D3B62" w:rsidRPr="00727735" w:rsidRDefault="004D3B62" w:rsidP="004D3B62">
      <w:pPr>
        <w:rPr>
          <w:rFonts w:cstheme="minorHAnsi"/>
        </w:rPr>
      </w:pPr>
    </w:p>
    <w:p w14:paraId="2F4399E7" w14:textId="77777777" w:rsidR="004D3B62" w:rsidRPr="00727735" w:rsidRDefault="004D3B62" w:rsidP="004D3B62">
      <w:pPr>
        <w:pStyle w:val="Titlu3"/>
        <w:ind w:right="29"/>
        <w:jc w:val="center"/>
        <w:rPr>
          <w:rFonts w:cstheme="minorHAnsi"/>
          <w:b/>
          <w:bCs/>
          <w:sz w:val="22"/>
        </w:rPr>
      </w:pPr>
      <w:bookmarkStart w:id="2" w:name="_Toc159509235"/>
      <w:r w:rsidRPr="00727735">
        <w:rPr>
          <w:rFonts w:cstheme="minorHAnsi"/>
          <w:b/>
          <w:bCs/>
          <w:sz w:val="22"/>
        </w:rPr>
        <w:t>Articolul 2 - Definiții</w:t>
      </w:r>
      <w:bookmarkEnd w:id="2"/>
    </w:p>
    <w:p w14:paraId="4F73EC76" w14:textId="77777777" w:rsidR="004D3B62" w:rsidRPr="00727735" w:rsidRDefault="004D3B62" w:rsidP="004D3B62">
      <w:pPr>
        <w:jc w:val="both"/>
        <w:rPr>
          <w:rFonts w:cstheme="minorHAnsi"/>
        </w:rPr>
      </w:pPr>
    </w:p>
    <w:p w14:paraId="2D4357E4" w14:textId="77777777" w:rsidR="004D3B62" w:rsidRPr="00727735" w:rsidRDefault="004D3B62" w:rsidP="004D3B62">
      <w:pPr>
        <w:jc w:val="both"/>
        <w:rPr>
          <w:rFonts w:cstheme="minorHAnsi"/>
        </w:rPr>
      </w:pPr>
      <w:r w:rsidRPr="00727735">
        <w:rPr>
          <w:rFonts w:cstheme="minorHAnsi"/>
        </w:rPr>
        <w:t>„Apa Potabila” înseamnă apa care îndeplinește indicatorii de potabilitate prevăzuți de legislația în vigoare.</w:t>
      </w:r>
    </w:p>
    <w:p w14:paraId="0B8F8452" w14:textId="77777777" w:rsidR="004D3B62" w:rsidRPr="00727735" w:rsidRDefault="004D3B62" w:rsidP="004D3B62">
      <w:pPr>
        <w:jc w:val="both"/>
        <w:rPr>
          <w:rFonts w:cstheme="minorHAnsi"/>
        </w:rPr>
      </w:pPr>
      <w:r w:rsidRPr="00727735">
        <w:rPr>
          <w:rFonts w:cstheme="minorHAnsi"/>
        </w:rPr>
        <w:t xml:space="preserve">„ Branșament ” - este definit în </w:t>
      </w:r>
      <w:r w:rsidRPr="004C0C2D">
        <w:rPr>
          <w:rFonts w:cstheme="minorHAnsi"/>
        </w:rPr>
        <w:t xml:space="preserve">art. 1 </w:t>
      </w:r>
      <w:r w:rsidRPr="00727735">
        <w:rPr>
          <w:rFonts w:cstheme="minorHAnsi"/>
        </w:rPr>
        <w:t>al Dispozițiilor Generale ale Contractului de Delegare.</w:t>
      </w:r>
    </w:p>
    <w:p w14:paraId="1BD40400" w14:textId="77777777" w:rsidR="004D3B62" w:rsidRPr="00727735" w:rsidRDefault="004D3B62" w:rsidP="004D3B62">
      <w:pPr>
        <w:jc w:val="both"/>
        <w:rPr>
          <w:rFonts w:cstheme="minorHAnsi"/>
        </w:rPr>
      </w:pPr>
      <w:r w:rsidRPr="00727735">
        <w:rPr>
          <w:rFonts w:cstheme="minorHAnsi"/>
        </w:rPr>
        <w:t xml:space="preserve">„Punctul de Delimitare a Instalațiilor de Alimentare cu Apă dintre Operator și Utilizator” - este definit în </w:t>
      </w:r>
      <w:r w:rsidRPr="004C0C2D">
        <w:rPr>
          <w:rFonts w:cstheme="minorHAnsi"/>
        </w:rPr>
        <w:t xml:space="preserve">art. 1 </w:t>
      </w:r>
      <w:r w:rsidRPr="00727735">
        <w:rPr>
          <w:rFonts w:cstheme="minorHAnsi"/>
        </w:rPr>
        <w:t>al Dispozițiilor Generale ale Contractului de Delegare.</w:t>
      </w:r>
    </w:p>
    <w:p w14:paraId="2FAA2F0B" w14:textId="77777777" w:rsidR="004D3B62" w:rsidRPr="00727735" w:rsidRDefault="004D3B62" w:rsidP="004D3B62">
      <w:pPr>
        <w:jc w:val="both"/>
        <w:rPr>
          <w:rFonts w:cstheme="minorHAnsi"/>
        </w:rPr>
      </w:pPr>
      <w:r w:rsidRPr="00727735">
        <w:rPr>
          <w:rFonts w:cstheme="minorHAnsi"/>
        </w:rPr>
        <w:t>„Sistemul de Contorizare și de Control” — desemnează instalațiile constituite din contoare, accesoriile acestora și dispozitivele aflate în legătură cu ele.</w:t>
      </w:r>
    </w:p>
    <w:p w14:paraId="2EDB97EE" w14:textId="77777777" w:rsidR="004D3B62" w:rsidRPr="00727735" w:rsidRDefault="004D3B62" w:rsidP="004D3B62">
      <w:pPr>
        <w:rPr>
          <w:rFonts w:cstheme="minorHAnsi"/>
        </w:rPr>
      </w:pPr>
    </w:p>
    <w:p w14:paraId="3960649F" w14:textId="77777777" w:rsidR="004D3B62" w:rsidRPr="00727735" w:rsidRDefault="004D3B62" w:rsidP="004D3B62">
      <w:pPr>
        <w:pStyle w:val="Titlu3"/>
        <w:ind w:right="29"/>
        <w:jc w:val="center"/>
        <w:rPr>
          <w:rFonts w:cstheme="minorHAnsi"/>
          <w:b/>
          <w:bCs/>
          <w:sz w:val="22"/>
        </w:rPr>
      </w:pPr>
      <w:bookmarkStart w:id="3" w:name="_Toc159509236"/>
      <w:r w:rsidRPr="00727735">
        <w:rPr>
          <w:rFonts w:cstheme="minorHAnsi"/>
          <w:b/>
          <w:bCs/>
          <w:sz w:val="22"/>
        </w:rPr>
        <w:t>Articolul 3 — Aria delegării</w:t>
      </w:r>
      <w:bookmarkEnd w:id="3"/>
    </w:p>
    <w:p w14:paraId="4200F576" w14:textId="77777777" w:rsidR="004D3B62" w:rsidRPr="00727735" w:rsidRDefault="004D3B62" w:rsidP="004D3B62">
      <w:pPr>
        <w:jc w:val="both"/>
        <w:rPr>
          <w:rFonts w:cstheme="minorHAnsi"/>
        </w:rPr>
      </w:pPr>
    </w:p>
    <w:p w14:paraId="39D59792" w14:textId="77777777" w:rsidR="004D3B62" w:rsidRPr="00727735" w:rsidRDefault="004D3B62" w:rsidP="004D3B62">
      <w:pPr>
        <w:jc w:val="both"/>
        <w:rPr>
          <w:rFonts w:cstheme="minorHAnsi"/>
        </w:rPr>
      </w:pPr>
      <w:r>
        <w:rPr>
          <w:rFonts w:cstheme="minorHAnsi"/>
        </w:rPr>
        <w:t xml:space="preserve">3.1 </w:t>
      </w:r>
      <w:r w:rsidRPr="00727735">
        <w:rPr>
          <w:rFonts w:cstheme="minorHAnsi"/>
        </w:rPr>
        <w:t xml:space="preserve">Aria delegării este definită în </w:t>
      </w:r>
      <w:r w:rsidRPr="004C0C2D">
        <w:rPr>
          <w:rFonts w:cstheme="minorHAnsi"/>
        </w:rPr>
        <w:t>articolul 7</w:t>
      </w:r>
      <w:r w:rsidRPr="00727735">
        <w:rPr>
          <w:rFonts w:cstheme="minorHAnsi"/>
        </w:rPr>
        <w:t xml:space="preserve"> al Dispozițiilor Generale ale Contractului de</w:t>
      </w:r>
      <w:r>
        <w:rPr>
          <w:rFonts w:cstheme="minorHAnsi"/>
        </w:rPr>
        <w:t xml:space="preserve"> </w:t>
      </w:r>
      <w:r w:rsidRPr="00727735">
        <w:rPr>
          <w:rFonts w:cstheme="minorHAnsi"/>
        </w:rPr>
        <w:t xml:space="preserve">Delegare și descrisă în </w:t>
      </w:r>
      <w:r w:rsidRPr="004C0C2D">
        <w:rPr>
          <w:rFonts w:cstheme="minorHAnsi"/>
        </w:rPr>
        <w:t xml:space="preserve">articolul 4 </w:t>
      </w:r>
      <w:r w:rsidRPr="00727735">
        <w:rPr>
          <w:rFonts w:cstheme="minorHAnsi"/>
        </w:rPr>
        <w:t xml:space="preserve">din Dispozițiile Speciale — Partea Comună. Autoritatea Deleganta este obligat să furnizeze Operatorului toate informațiile topografice în termen de 6 (șase) luni de la Data Intrării în Vigoare, cu localizarea tuturor Zonelor Urbane expres indicate în </w:t>
      </w:r>
      <w:r w:rsidRPr="004C0C2D">
        <w:rPr>
          <w:rFonts w:cstheme="minorHAnsi"/>
        </w:rPr>
        <w:t>anexele 1a si 1b</w:t>
      </w:r>
      <w:r w:rsidRPr="00727735">
        <w:rPr>
          <w:rFonts w:cstheme="minorHAnsi"/>
        </w:rPr>
        <w:t xml:space="preserve"> la Dispozițiile Speciale — Partea Comună.</w:t>
      </w:r>
    </w:p>
    <w:p w14:paraId="52247E80" w14:textId="77777777" w:rsidR="004D3B62" w:rsidRPr="00727735" w:rsidRDefault="004D3B62" w:rsidP="004D3B62">
      <w:pPr>
        <w:rPr>
          <w:rFonts w:cstheme="minorHAnsi"/>
        </w:rPr>
      </w:pPr>
    </w:p>
    <w:p w14:paraId="5D15D2C2" w14:textId="77777777" w:rsidR="004D3B62" w:rsidRPr="00727735" w:rsidRDefault="004D3B62" w:rsidP="004D3B62">
      <w:pPr>
        <w:pStyle w:val="Titlu3"/>
        <w:ind w:right="29"/>
        <w:jc w:val="center"/>
        <w:rPr>
          <w:rFonts w:cstheme="minorHAnsi"/>
          <w:b/>
          <w:bCs/>
          <w:sz w:val="22"/>
        </w:rPr>
      </w:pPr>
      <w:bookmarkStart w:id="4" w:name="_Toc159509237"/>
      <w:r w:rsidRPr="00727735">
        <w:rPr>
          <w:rFonts w:cstheme="minorHAnsi"/>
          <w:b/>
          <w:bCs/>
          <w:sz w:val="22"/>
        </w:rPr>
        <w:t>Articolul 4 — Perimetrul de Distribuție a Apei</w:t>
      </w:r>
      <w:bookmarkEnd w:id="4"/>
    </w:p>
    <w:p w14:paraId="294349A6" w14:textId="77777777" w:rsidR="004D3B62" w:rsidRPr="00727735" w:rsidRDefault="004D3B62" w:rsidP="004D3B62">
      <w:pPr>
        <w:jc w:val="both"/>
        <w:rPr>
          <w:rFonts w:cstheme="minorHAnsi"/>
        </w:rPr>
      </w:pPr>
    </w:p>
    <w:p w14:paraId="156D31BC" w14:textId="77777777" w:rsidR="004D3B62" w:rsidRPr="00727735" w:rsidRDefault="004D3B62" w:rsidP="004D3B62">
      <w:pPr>
        <w:jc w:val="both"/>
        <w:rPr>
          <w:rFonts w:cstheme="minorHAnsi"/>
        </w:rPr>
      </w:pPr>
      <w:r w:rsidRPr="00727735">
        <w:rPr>
          <w:rFonts w:cstheme="minorHAnsi"/>
        </w:rPr>
        <w:t>4.1 Perimetrul de Distribuție a Apei desemnează limita rețelei(lor) de apă potabilă a(le) fiecărei Zone Urbane și, prin extensie, toate suprafețele incluse între aceste limite. Acesta se va întinde până la o distanță de pana la 100 (o sută) de metri calculați in orice direcție de la oricare punct al rețelei(lelor) de apă potabilă.</w:t>
      </w:r>
    </w:p>
    <w:p w14:paraId="1919B744" w14:textId="77777777" w:rsidR="004D3B62" w:rsidRPr="00727735" w:rsidRDefault="004D3B62" w:rsidP="004D3B62">
      <w:pPr>
        <w:jc w:val="both"/>
        <w:rPr>
          <w:rFonts w:cstheme="minorHAnsi"/>
        </w:rPr>
      </w:pPr>
      <w:r w:rsidRPr="00727735">
        <w:rPr>
          <w:rFonts w:cstheme="minorHAnsi"/>
        </w:rPr>
        <w:t>4.</w:t>
      </w:r>
      <w:r>
        <w:rPr>
          <w:rFonts w:cstheme="minorHAnsi"/>
        </w:rPr>
        <w:t>2</w:t>
      </w:r>
      <w:r w:rsidRPr="00727735">
        <w:rPr>
          <w:rFonts w:cstheme="minorHAnsi"/>
        </w:rPr>
        <w:t xml:space="preserve"> Perimetrele de Distribuție a Apei sunt extinse în mod regulat prin acordul Operatorului cu Autoritatea Deleganta, anticipând dezvoltarea noilor zone urbane și industriale și pentru a  permite Operatorului să își atingă obiectivele Serviciului.</w:t>
      </w:r>
    </w:p>
    <w:p w14:paraId="0A986780" w14:textId="77777777" w:rsidR="004D3B62" w:rsidRDefault="004D3B62" w:rsidP="004D3B62">
      <w:pPr>
        <w:rPr>
          <w:rFonts w:cstheme="minorHAnsi"/>
        </w:rPr>
      </w:pPr>
    </w:p>
    <w:p w14:paraId="13C74B08" w14:textId="77777777" w:rsidR="004D3B62" w:rsidRPr="00727735" w:rsidRDefault="004D3B62" w:rsidP="004D3B62">
      <w:pPr>
        <w:rPr>
          <w:rFonts w:cstheme="minorHAnsi"/>
        </w:rPr>
      </w:pPr>
    </w:p>
    <w:p w14:paraId="5F9627DA" w14:textId="77777777" w:rsidR="004D3B62" w:rsidRPr="00727735" w:rsidRDefault="004D3B62" w:rsidP="004D3B62">
      <w:pPr>
        <w:pStyle w:val="Titlu1"/>
        <w:jc w:val="center"/>
        <w:rPr>
          <w:rFonts w:asciiTheme="minorHAnsi" w:hAnsiTheme="minorHAnsi" w:cstheme="minorHAnsi"/>
          <w:b/>
          <w:bCs/>
          <w:color w:val="auto"/>
          <w:sz w:val="24"/>
          <w:szCs w:val="24"/>
        </w:rPr>
      </w:pPr>
      <w:bookmarkStart w:id="5" w:name="_Toc159509238"/>
      <w:r w:rsidRPr="00727735">
        <w:rPr>
          <w:rFonts w:asciiTheme="minorHAnsi" w:hAnsiTheme="minorHAnsi" w:cstheme="minorHAnsi"/>
          <w:b/>
          <w:bCs/>
          <w:color w:val="auto"/>
          <w:sz w:val="24"/>
          <w:szCs w:val="24"/>
        </w:rPr>
        <w:lastRenderedPageBreak/>
        <w:t>TITLUL II - FURNIZAREA SERVICIULUI</w:t>
      </w:r>
      <w:bookmarkEnd w:id="5"/>
    </w:p>
    <w:p w14:paraId="1E83CE02" w14:textId="77777777" w:rsidR="004D3B62" w:rsidRPr="00727735" w:rsidRDefault="004D3B62" w:rsidP="004D3B62">
      <w:pPr>
        <w:jc w:val="center"/>
        <w:rPr>
          <w:rFonts w:cstheme="minorHAnsi"/>
          <w:b/>
        </w:rPr>
      </w:pPr>
    </w:p>
    <w:p w14:paraId="4182E736" w14:textId="77777777" w:rsidR="004D3B62" w:rsidRPr="00727735" w:rsidRDefault="004D3B62" w:rsidP="004D3B62">
      <w:pPr>
        <w:pStyle w:val="Titlu3"/>
        <w:ind w:right="29"/>
        <w:jc w:val="center"/>
        <w:rPr>
          <w:rFonts w:cstheme="minorHAnsi"/>
          <w:b/>
          <w:bCs/>
          <w:sz w:val="22"/>
        </w:rPr>
      </w:pPr>
      <w:bookmarkStart w:id="6" w:name="_Toc159509239"/>
      <w:r w:rsidRPr="00727735">
        <w:rPr>
          <w:rFonts w:cstheme="minorHAnsi"/>
          <w:b/>
          <w:bCs/>
          <w:sz w:val="22"/>
        </w:rPr>
        <w:t>Articolul 5 — Definiția rețelelor de apă potabilă</w:t>
      </w:r>
      <w:bookmarkEnd w:id="6"/>
    </w:p>
    <w:p w14:paraId="55ECDD34" w14:textId="77777777" w:rsidR="004D3B62" w:rsidRPr="00727735" w:rsidRDefault="004D3B62" w:rsidP="004D3B62">
      <w:pPr>
        <w:jc w:val="both"/>
        <w:rPr>
          <w:rFonts w:cstheme="minorHAnsi"/>
        </w:rPr>
      </w:pPr>
    </w:p>
    <w:p w14:paraId="7AEF04E1" w14:textId="77777777" w:rsidR="004D3B62" w:rsidRPr="00727735" w:rsidRDefault="004D3B62" w:rsidP="004D3B62">
      <w:pPr>
        <w:jc w:val="both"/>
        <w:rPr>
          <w:rFonts w:cstheme="minorHAnsi"/>
        </w:rPr>
      </w:pPr>
      <w:r w:rsidRPr="00727735">
        <w:rPr>
          <w:rFonts w:cstheme="minorHAnsi"/>
        </w:rPr>
        <w:t>5.1 Sistemul public de alimentare cu apă potabila cuprinde ansamblul construcțiilor și terenurilor, instalațiilor tehnologice, echipamentelor funcționale și dotărilor specifice, prin care se realizează serviciul public de alimentare cu apă potabilă. Sistemul public de alimentare cu apă potabilă cuprinde de regulă următoarele componente:</w:t>
      </w:r>
    </w:p>
    <w:p w14:paraId="3E9B28A5" w14:textId="77777777" w:rsidR="004D3B62" w:rsidRPr="00727735" w:rsidRDefault="004D3B62" w:rsidP="004D3B62">
      <w:pPr>
        <w:jc w:val="both"/>
        <w:rPr>
          <w:rFonts w:cstheme="minorHAnsi"/>
        </w:rPr>
      </w:pPr>
      <w:r w:rsidRPr="00727735">
        <w:rPr>
          <w:rFonts w:cstheme="minorHAnsi"/>
        </w:rPr>
        <w:t>a)</w:t>
      </w:r>
      <w:r w:rsidRPr="00727735">
        <w:rPr>
          <w:rFonts w:cstheme="minorHAnsi"/>
        </w:rPr>
        <w:tab/>
        <w:t>captări;</w:t>
      </w:r>
    </w:p>
    <w:p w14:paraId="617313FC" w14:textId="77777777" w:rsidR="004D3B62" w:rsidRPr="00727735" w:rsidRDefault="004D3B62" w:rsidP="004D3B62">
      <w:pPr>
        <w:jc w:val="both"/>
        <w:rPr>
          <w:rFonts w:cstheme="minorHAnsi"/>
        </w:rPr>
      </w:pPr>
      <w:r w:rsidRPr="00727735">
        <w:rPr>
          <w:rFonts w:cstheme="minorHAnsi"/>
        </w:rPr>
        <w:t>b)</w:t>
      </w:r>
      <w:r w:rsidRPr="00727735">
        <w:rPr>
          <w:rFonts w:cstheme="minorHAnsi"/>
        </w:rPr>
        <w:tab/>
        <w:t>aducțiuni;</w:t>
      </w:r>
    </w:p>
    <w:p w14:paraId="16D2A6C8" w14:textId="77777777" w:rsidR="004D3B62" w:rsidRPr="00727735" w:rsidRDefault="004D3B62" w:rsidP="004D3B62">
      <w:pPr>
        <w:jc w:val="both"/>
        <w:rPr>
          <w:rFonts w:cstheme="minorHAnsi"/>
        </w:rPr>
      </w:pPr>
      <w:r w:rsidRPr="00727735">
        <w:rPr>
          <w:rFonts w:cstheme="minorHAnsi"/>
        </w:rPr>
        <w:t>c)</w:t>
      </w:r>
      <w:r w:rsidRPr="00727735">
        <w:rPr>
          <w:rFonts w:cstheme="minorHAnsi"/>
        </w:rPr>
        <w:tab/>
        <w:t>stații de tratare a apei brute;</w:t>
      </w:r>
    </w:p>
    <w:p w14:paraId="2A550047" w14:textId="77777777" w:rsidR="004D3B62" w:rsidRPr="00727735" w:rsidRDefault="004D3B62" w:rsidP="004D3B62">
      <w:pPr>
        <w:jc w:val="both"/>
        <w:rPr>
          <w:rFonts w:cstheme="minorHAnsi"/>
        </w:rPr>
      </w:pPr>
      <w:r w:rsidRPr="00727735">
        <w:rPr>
          <w:rFonts w:cstheme="minorHAnsi"/>
        </w:rPr>
        <w:t>d)</w:t>
      </w:r>
      <w:r w:rsidRPr="00727735">
        <w:rPr>
          <w:rFonts w:cstheme="minorHAnsi"/>
        </w:rPr>
        <w:tab/>
        <w:t>stații de pompare, cu sau fără hidrofor;</w:t>
      </w:r>
    </w:p>
    <w:p w14:paraId="19F8716C" w14:textId="77777777" w:rsidR="004D3B62" w:rsidRPr="00727735" w:rsidRDefault="004D3B62" w:rsidP="004D3B62">
      <w:pPr>
        <w:jc w:val="both"/>
        <w:rPr>
          <w:rFonts w:cstheme="minorHAnsi"/>
        </w:rPr>
      </w:pPr>
      <w:r w:rsidRPr="00727735">
        <w:rPr>
          <w:rFonts w:cstheme="minorHAnsi"/>
        </w:rPr>
        <w:t>e)</w:t>
      </w:r>
      <w:r w:rsidRPr="00727735">
        <w:rPr>
          <w:rFonts w:cstheme="minorHAnsi"/>
        </w:rPr>
        <w:tab/>
        <w:t>rezervoare pentru înmagazinarea apei potabile;</w:t>
      </w:r>
    </w:p>
    <w:p w14:paraId="6B23F69A" w14:textId="77777777" w:rsidR="004D3B62" w:rsidRPr="00727735" w:rsidRDefault="004D3B62" w:rsidP="004D3B62">
      <w:pPr>
        <w:jc w:val="both"/>
        <w:rPr>
          <w:rFonts w:cstheme="minorHAnsi"/>
        </w:rPr>
      </w:pPr>
      <w:r w:rsidRPr="00727735">
        <w:rPr>
          <w:rFonts w:cstheme="minorHAnsi"/>
        </w:rPr>
        <w:t>f)</w:t>
      </w:r>
      <w:r w:rsidRPr="00727735">
        <w:rPr>
          <w:rFonts w:cstheme="minorHAnsi"/>
        </w:rPr>
        <w:tab/>
        <w:t>rețele de distribuție;</w:t>
      </w:r>
    </w:p>
    <w:p w14:paraId="5DB85EE4" w14:textId="77777777" w:rsidR="004D3B62" w:rsidRPr="00727735" w:rsidRDefault="004D3B62" w:rsidP="004D3B62">
      <w:pPr>
        <w:jc w:val="both"/>
        <w:rPr>
          <w:rFonts w:cstheme="minorHAnsi"/>
        </w:rPr>
      </w:pPr>
      <w:r w:rsidRPr="00727735">
        <w:rPr>
          <w:rFonts w:cstheme="minorHAnsi"/>
        </w:rPr>
        <w:t>g)</w:t>
      </w:r>
      <w:r w:rsidRPr="00727735">
        <w:rPr>
          <w:rFonts w:cstheme="minorHAnsi"/>
        </w:rPr>
        <w:tab/>
        <w:t>branșamente până la punctul de delimitare;</w:t>
      </w:r>
    </w:p>
    <w:p w14:paraId="051D2EDE" w14:textId="77777777" w:rsidR="004D3B62" w:rsidRPr="00727735" w:rsidRDefault="004D3B62" w:rsidP="004D3B62">
      <w:pPr>
        <w:jc w:val="both"/>
        <w:rPr>
          <w:rFonts w:cstheme="minorHAnsi"/>
        </w:rPr>
      </w:pPr>
      <w:r w:rsidRPr="00727735">
        <w:rPr>
          <w:rFonts w:cstheme="minorHAnsi"/>
        </w:rPr>
        <w:t xml:space="preserve">5.2 </w:t>
      </w:r>
      <w:r w:rsidRPr="00727735">
        <w:rPr>
          <w:rFonts w:cstheme="minorHAnsi"/>
        </w:rPr>
        <w:tab/>
        <w:t xml:space="preserve">Rețeaua publică de alimentare cu apă este definită în </w:t>
      </w:r>
      <w:r w:rsidRPr="004C0C2D">
        <w:rPr>
          <w:rFonts w:cstheme="minorHAnsi"/>
        </w:rPr>
        <w:t xml:space="preserve">art. 1 </w:t>
      </w:r>
      <w:r w:rsidRPr="00727735">
        <w:rPr>
          <w:rFonts w:cstheme="minorHAnsi"/>
        </w:rPr>
        <w:t>din Dispozițiile Generale ale prezentului Contract.</w:t>
      </w:r>
    </w:p>
    <w:p w14:paraId="4B9BAC8D" w14:textId="77777777" w:rsidR="004D3B62" w:rsidRPr="00727735" w:rsidRDefault="004D3B62" w:rsidP="004D3B62">
      <w:pPr>
        <w:jc w:val="both"/>
        <w:rPr>
          <w:rFonts w:cstheme="minorHAnsi"/>
        </w:rPr>
      </w:pPr>
      <w:r w:rsidRPr="00727735">
        <w:rPr>
          <w:rFonts w:cstheme="minorHAnsi"/>
        </w:rPr>
        <w:t>5.3. Apa nefacturată</w:t>
      </w:r>
    </w:p>
    <w:p w14:paraId="2E377604" w14:textId="77777777" w:rsidR="004D3B62" w:rsidRPr="00727735" w:rsidRDefault="004D3B62" w:rsidP="004D3B62">
      <w:pPr>
        <w:jc w:val="both"/>
        <w:rPr>
          <w:rFonts w:cstheme="minorHAnsi"/>
        </w:rPr>
      </w:pPr>
      <w:r w:rsidRPr="00727735">
        <w:rPr>
          <w:rFonts w:cstheme="minorHAnsi"/>
        </w:rPr>
        <w:t>Operatorul, ca o parte a planului său de investiții, va identifica și va finanța un program de reducere a  pierderilor, inclusiv orice echipament necesar a fi achiziționat in acest scop. Echipamentul de specialitate poate fi considerat o resursă principală. Măsurile luate în acest sens vor fi incluse în evaluarea performanței Operatorului pe durata Contractului de Delegare.</w:t>
      </w:r>
    </w:p>
    <w:p w14:paraId="20B7344C" w14:textId="77777777" w:rsidR="004D3B62" w:rsidRPr="00727735" w:rsidRDefault="004D3B62" w:rsidP="004D3B62">
      <w:pPr>
        <w:rPr>
          <w:rFonts w:cstheme="minorHAnsi"/>
        </w:rPr>
      </w:pPr>
    </w:p>
    <w:p w14:paraId="2F5E0DF8" w14:textId="77777777" w:rsidR="004D3B62" w:rsidRPr="00727735" w:rsidRDefault="004D3B62" w:rsidP="004D3B62">
      <w:pPr>
        <w:pStyle w:val="Titlu3"/>
        <w:ind w:right="29"/>
        <w:jc w:val="center"/>
        <w:rPr>
          <w:rFonts w:cstheme="minorHAnsi"/>
          <w:b/>
          <w:bCs/>
          <w:sz w:val="22"/>
        </w:rPr>
      </w:pPr>
      <w:bookmarkStart w:id="7" w:name="_Toc159509240"/>
      <w:r w:rsidRPr="00727735">
        <w:rPr>
          <w:rFonts w:cstheme="minorHAnsi"/>
          <w:b/>
          <w:bCs/>
          <w:sz w:val="22"/>
        </w:rPr>
        <w:t>Articolul 6 — Reamplasarea rețelei</w:t>
      </w:r>
      <w:bookmarkEnd w:id="7"/>
    </w:p>
    <w:p w14:paraId="464AAC13" w14:textId="77777777" w:rsidR="004D3B62" w:rsidRPr="00727735" w:rsidRDefault="004D3B62" w:rsidP="004D3B62">
      <w:pPr>
        <w:jc w:val="both"/>
        <w:rPr>
          <w:rFonts w:cstheme="minorHAnsi"/>
        </w:rPr>
      </w:pPr>
    </w:p>
    <w:p w14:paraId="39B82B98" w14:textId="77777777" w:rsidR="004D3B62" w:rsidRPr="00727735" w:rsidRDefault="004D3B62" w:rsidP="004D3B62">
      <w:pPr>
        <w:jc w:val="both"/>
        <w:rPr>
          <w:rFonts w:cstheme="minorHAnsi"/>
        </w:rPr>
      </w:pPr>
      <w:r w:rsidRPr="00727735">
        <w:rPr>
          <w:rFonts w:cstheme="minorHAnsi"/>
        </w:rPr>
        <w:t>6.1 Reamplasările rețelelor de apă potabilă necesare atingerii unei cerințe legate de Serviciu din partea unei administrații sau comunități sunt executate de Operator pe cheltuiala solicitantului.</w:t>
      </w:r>
    </w:p>
    <w:p w14:paraId="696D4620" w14:textId="77777777" w:rsidR="004D3B62" w:rsidRPr="00727735" w:rsidRDefault="004D3B62" w:rsidP="004D3B62">
      <w:pPr>
        <w:jc w:val="both"/>
        <w:rPr>
          <w:rFonts w:cstheme="minorHAnsi"/>
        </w:rPr>
      </w:pPr>
      <w:r w:rsidRPr="00727735">
        <w:rPr>
          <w:rFonts w:cstheme="minorHAnsi"/>
        </w:rPr>
        <w:t>6.2 Reamplasările rețelelor de apă potabilă necesare atingerii unei cereri legate de Serviciu din partea unei persoane fizice sunt și executate de Operator pe cheltuiala solicitantului.</w:t>
      </w:r>
    </w:p>
    <w:p w14:paraId="202826A6" w14:textId="77777777" w:rsidR="004D3B62" w:rsidRPr="00727735" w:rsidRDefault="004D3B62" w:rsidP="004D3B62">
      <w:pPr>
        <w:jc w:val="both"/>
        <w:rPr>
          <w:rFonts w:cstheme="minorHAnsi"/>
        </w:rPr>
      </w:pPr>
      <w:r w:rsidRPr="00727735">
        <w:rPr>
          <w:rFonts w:cstheme="minorHAnsi"/>
        </w:rPr>
        <w:t xml:space="preserve">6.3 In situația în care Operatorul este obligat printr-o hotărâre judecătorească să mute o rețea, Autoritatea Deleganta </w:t>
      </w:r>
      <w:r w:rsidRPr="00727735">
        <w:rPr>
          <w:rFonts w:ascii="Calibri" w:hAnsi="Calibri"/>
          <w:color w:val="000000"/>
        </w:rPr>
        <w:t>respectiv UAT in proprietatea căreia/cărora se afla rețeaua,</w:t>
      </w:r>
      <w:r w:rsidRPr="00727735">
        <w:rPr>
          <w:rFonts w:ascii="Calibri" w:hAnsi="Calibri" w:cs="Calibri"/>
        </w:rPr>
        <w:t xml:space="preserve"> </w:t>
      </w:r>
      <w:r w:rsidRPr="00727735">
        <w:rPr>
          <w:rFonts w:cstheme="minorHAnsi"/>
        </w:rPr>
        <w:t>va/vor suporta cheltuielile pe care le implică mutarea respectivei rețele.</w:t>
      </w:r>
    </w:p>
    <w:p w14:paraId="3F5F6CCC" w14:textId="77777777" w:rsidR="004D3B62" w:rsidRDefault="004D3B62" w:rsidP="004D3B62">
      <w:pPr>
        <w:rPr>
          <w:rFonts w:cstheme="minorHAnsi"/>
        </w:rPr>
      </w:pPr>
    </w:p>
    <w:p w14:paraId="71DD8B62" w14:textId="77777777" w:rsidR="008F5F7B" w:rsidRPr="00727735" w:rsidRDefault="008F5F7B" w:rsidP="004D3B62">
      <w:pPr>
        <w:rPr>
          <w:rFonts w:cstheme="minorHAnsi"/>
        </w:rPr>
      </w:pPr>
    </w:p>
    <w:p w14:paraId="4ADD9451" w14:textId="77777777" w:rsidR="004D3B62" w:rsidRPr="00727735" w:rsidRDefault="004D3B62" w:rsidP="004D3B62">
      <w:pPr>
        <w:pStyle w:val="Titlu3"/>
        <w:ind w:right="29"/>
        <w:jc w:val="center"/>
        <w:rPr>
          <w:rFonts w:cstheme="minorHAnsi"/>
          <w:b/>
          <w:bCs/>
          <w:sz w:val="22"/>
        </w:rPr>
      </w:pPr>
      <w:bookmarkStart w:id="8" w:name="_Toc159509241"/>
      <w:r w:rsidRPr="00727735">
        <w:rPr>
          <w:rFonts w:cstheme="minorHAnsi"/>
          <w:b/>
          <w:bCs/>
          <w:sz w:val="22"/>
        </w:rPr>
        <w:lastRenderedPageBreak/>
        <w:t>Articolul 7 — Protecția instalațiilor de apă potabilă</w:t>
      </w:r>
      <w:bookmarkEnd w:id="8"/>
    </w:p>
    <w:p w14:paraId="318FC8D5" w14:textId="77777777" w:rsidR="004D3B62" w:rsidRPr="00727735" w:rsidRDefault="004D3B62" w:rsidP="004D3B62">
      <w:pPr>
        <w:jc w:val="both"/>
        <w:rPr>
          <w:rFonts w:cstheme="minorHAnsi"/>
        </w:rPr>
      </w:pPr>
    </w:p>
    <w:p w14:paraId="7418724F" w14:textId="77777777" w:rsidR="004D3B62" w:rsidRPr="00727735" w:rsidRDefault="004D3B62" w:rsidP="004D3B62">
      <w:pPr>
        <w:jc w:val="both"/>
        <w:rPr>
          <w:rFonts w:cstheme="minorHAnsi"/>
        </w:rPr>
      </w:pPr>
      <w:r w:rsidRPr="00727735">
        <w:rPr>
          <w:rFonts w:cstheme="minorHAnsi"/>
        </w:rPr>
        <w:t xml:space="preserve">7.1 Operatorul va actualiza toate informațiile tehnice privind instalațiile de apă potabilă și lucrările aferente prevăzute în </w:t>
      </w:r>
      <w:r w:rsidRPr="004C0C2D">
        <w:rPr>
          <w:rFonts w:cstheme="minorHAnsi"/>
        </w:rPr>
        <w:t>articolul 5</w:t>
      </w:r>
      <w:r w:rsidRPr="00727735">
        <w:rPr>
          <w:rFonts w:cstheme="minorHAnsi"/>
        </w:rPr>
        <w:t xml:space="preserve"> din Dispozițiile Speciale — Partea Comună.</w:t>
      </w:r>
    </w:p>
    <w:p w14:paraId="68E64638" w14:textId="77777777" w:rsidR="004D3B62" w:rsidRPr="00727735" w:rsidRDefault="004D3B62" w:rsidP="004D3B62">
      <w:pPr>
        <w:jc w:val="both"/>
        <w:rPr>
          <w:rFonts w:cstheme="minorHAnsi"/>
        </w:rPr>
      </w:pPr>
      <w:r w:rsidRPr="00727735">
        <w:rPr>
          <w:rFonts w:cstheme="minorHAnsi"/>
        </w:rPr>
        <w:t>7.2 Instalațiile de producție, transport și alimentare cu apă potabilă sunt bunuri Publice. Acestea sunt inalienabile, imprescriptibile, insesizabile și protejate, conform prevederilor legale, împotriva daunelor de orice natură.</w:t>
      </w:r>
    </w:p>
    <w:p w14:paraId="6520C68E" w14:textId="77777777" w:rsidR="004D3B62" w:rsidRPr="00727735" w:rsidRDefault="004D3B62" w:rsidP="004D3B62">
      <w:pPr>
        <w:jc w:val="both"/>
        <w:rPr>
          <w:rFonts w:cstheme="minorHAnsi"/>
        </w:rPr>
      </w:pPr>
      <w:r w:rsidRPr="00727735">
        <w:rPr>
          <w:rFonts w:cstheme="minorHAnsi"/>
        </w:rPr>
        <w:t xml:space="preserve">7.3 Când o autoritate administrativă sau o persoană fizică ori juridică intenționează să execute lucrări de excavație sau alte lucrări în proximitatea  </w:t>
      </w:r>
      <w:r w:rsidRPr="00727735">
        <w:rPr>
          <w:rFonts w:ascii="Calibri" w:hAnsi="Calibri"/>
          <w:color w:val="000000"/>
        </w:rPr>
        <w:t>oricărei componente a unui sistem</w:t>
      </w:r>
      <w:r w:rsidRPr="00727735">
        <w:rPr>
          <w:rFonts w:cstheme="minorHAnsi"/>
        </w:rPr>
        <w:t xml:space="preserve"> trebuie să respecte prevederile legale în vigoare. Acesta trebuie să obțină, mai ales, acordul prealabil scris al Operatorului. Costurile măsurilor de protecție rezonabile luate de Operator vor fi suportate de persoana care execută lucrările respective.</w:t>
      </w:r>
    </w:p>
    <w:p w14:paraId="356E2B39" w14:textId="77777777" w:rsidR="004D3B62" w:rsidRPr="00727735" w:rsidRDefault="004D3B62" w:rsidP="004D3B62">
      <w:pPr>
        <w:jc w:val="both"/>
        <w:rPr>
          <w:rFonts w:cstheme="minorHAnsi"/>
        </w:rPr>
      </w:pPr>
      <w:r w:rsidRPr="00727735">
        <w:rPr>
          <w:rFonts w:cstheme="minorHAnsi"/>
        </w:rPr>
        <w:t xml:space="preserve">7.4 Este interzis oricărei persoane  </w:t>
      </w:r>
      <w:r w:rsidRPr="00727735">
        <w:rPr>
          <w:rFonts w:ascii="Calibri" w:hAnsi="Calibri"/>
          <w:color w:val="000000"/>
        </w:rPr>
        <w:t>să intre fără acordul</w:t>
      </w:r>
      <w:r w:rsidRPr="00727735">
        <w:rPr>
          <w:rFonts w:cstheme="minorHAnsi"/>
        </w:rPr>
        <w:t xml:space="preserve"> Operatorului, sub orice pretext, în interiorul clădirilor și șantierelor aferente sau asociate Serviciului de apă, să lase în interior animale, să folosească sau să deterioreze instalațiile sau să arunce gunoaie în preajmă.</w:t>
      </w:r>
    </w:p>
    <w:p w14:paraId="5E7D0A4A" w14:textId="77777777" w:rsidR="004D3B62" w:rsidRPr="00727735" w:rsidRDefault="004D3B62" w:rsidP="004D3B62">
      <w:pPr>
        <w:jc w:val="both"/>
        <w:rPr>
          <w:rFonts w:cstheme="minorHAnsi"/>
        </w:rPr>
      </w:pPr>
      <w:r w:rsidRPr="00727735">
        <w:rPr>
          <w:rFonts w:cstheme="minorHAnsi"/>
        </w:rPr>
        <w:t>7.5 Orice daună adusă acestor instalații sau lucrări, în general orice prejudiciu sau tentativă de a aduce atingere integrității lor materiale sau funcționalității lor se pedepsește conform legii.</w:t>
      </w:r>
    </w:p>
    <w:p w14:paraId="7E0097E3" w14:textId="77777777" w:rsidR="004D3B62" w:rsidRPr="00727735" w:rsidRDefault="004D3B62" w:rsidP="004D3B62">
      <w:pPr>
        <w:jc w:val="both"/>
        <w:rPr>
          <w:rFonts w:cstheme="minorHAnsi"/>
        </w:rPr>
      </w:pPr>
      <w:r w:rsidRPr="00727735">
        <w:rPr>
          <w:rFonts w:cstheme="minorHAnsi"/>
        </w:rPr>
        <w:t>7.6 Împreună cu Autoritatea Deleganta, Operatorul va stabili, după necesități, perimetre de protecție împrejurul acestor instalații care fac parte din procesele de producție, transport și alimentare cu apă potabilă.</w:t>
      </w:r>
    </w:p>
    <w:p w14:paraId="77CFEBF4" w14:textId="77777777" w:rsidR="004D3B62" w:rsidRPr="00727735" w:rsidRDefault="004D3B62" w:rsidP="004D3B62">
      <w:pPr>
        <w:jc w:val="center"/>
        <w:rPr>
          <w:rFonts w:cstheme="minorHAnsi"/>
          <w:b/>
        </w:rPr>
      </w:pPr>
    </w:p>
    <w:p w14:paraId="7E9BDFA8" w14:textId="77777777" w:rsidR="004D3B62" w:rsidRPr="00727735" w:rsidRDefault="004D3B62" w:rsidP="004D3B62">
      <w:pPr>
        <w:pStyle w:val="Titlu3"/>
        <w:ind w:right="29"/>
        <w:jc w:val="center"/>
        <w:rPr>
          <w:rFonts w:cstheme="minorHAnsi"/>
          <w:b/>
          <w:bCs/>
          <w:sz w:val="22"/>
        </w:rPr>
      </w:pPr>
      <w:bookmarkStart w:id="9" w:name="_Toc159509242"/>
      <w:r w:rsidRPr="00727735">
        <w:rPr>
          <w:rFonts w:cstheme="minorHAnsi"/>
          <w:b/>
          <w:bCs/>
          <w:sz w:val="22"/>
        </w:rPr>
        <w:t>Articolul 8 — Caracteristicile alimentării cu apă potabilă</w:t>
      </w:r>
      <w:bookmarkEnd w:id="9"/>
    </w:p>
    <w:p w14:paraId="3CE01F27" w14:textId="77777777" w:rsidR="004D3B62" w:rsidRPr="00727735" w:rsidRDefault="004D3B62" w:rsidP="004D3B62">
      <w:pPr>
        <w:jc w:val="both"/>
        <w:rPr>
          <w:rFonts w:cstheme="minorHAnsi"/>
        </w:rPr>
      </w:pPr>
    </w:p>
    <w:p w14:paraId="7D17DD07" w14:textId="77777777" w:rsidR="004D3B62" w:rsidRPr="00727735" w:rsidRDefault="004D3B62" w:rsidP="004D3B62">
      <w:pPr>
        <w:jc w:val="both"/>
        <w:rPr>
          <w:rFonts w:cstheme="minorHAnsi"/>
        </w:rPr>
      </w:pPr>
      <w:r w:rsidRPr="00727735">
        <w:rPr>
          <w:rFonts w:cstheme="minorHAnsi"/>
        </w:rPr>
        <w:t>8.1 Cantitatea</w:t>
      </w:r>
    </w:p>
    <w:p w14:paraId="178748C9" w14:textId="77777777" w:rsidR="004D3B62" w:rsidRPr="00727735" w:rsidRDefault="004D3B62" w:rsidP="004D3B62">
      <w:pPr>
        <w:jc w:val="both"/>
        <w:rPr>
          <w:rFonts w:cstheme="minorHAnsi"/>
        </w:rPr>
      </w:pPr>
      <w:r w:rsidRPr="00727735">
        <w:rPr>
          <w:rFonts w:cstheme="minorHAnsi"/>
        </w:rPr>
        <w:t>Operatorul se angajează să furnizeze întreaga cantitate de apă potabilă care să satisfacă nevoile de apă potabilă în sectorul public și privat în acele localități unde îi este delegata alimentarea cu apă potabilă.</w:t>
      </w:r>
      <w:r w:rsidRPr="00727735">
        <w:rPr>
          <w:rFonts w:cstheme="minorHAnsi"/>
        </w:rPr>
        <w:tab/>
      </w:r>
    </w:p>
    <w:p w14:paraId="3C000895" w14:textId="77777777" w:rsidR="004D3B62" w:rsidRPr="00727735" w:rsidRDefault="004D3B62" w:rsidP="004D3B62">
      <w:pPr>
        <w:jc w:val="both"/>
        <w:rPr>
          <w:rFonts w:cstheme="minorHAnsi"/>
        </w:rPr>
      </w:pPr>
      <w:r w:rsidRPr="00727735">
        <w:rPr>
          <w:rFonts w:cstheme="minorHAnsi"/>
        </w:rPr>
        <w:t>8.2 Presiunea</w:t>
      </w:r>
    </w:p>
    <w:p w14:paraId="6856137E" w14:textId="77777777" w:rsidR="004D3B62" w:rsidRPr="00727735" w:rsidRDefault="004D3B62" w:rsidP="004D3B62">
      <w:pPr>
        <w:jc w:val="both"/>
        <w:rPr>
          <w:rFonts w:cstheme="minorHAnsi"/>
        </w:rPr>
      </w:pPr>
      <w:r w:rsidRPr="00727735">
        <w:rPr>
          <w:rFonts w:cstheme="minorHAnsi"/>
        </w:rPr>
        <w:t>Presiunea minimă a apei potabile în condiții normale de funcționare, cu excepția situațiilor când sunt deschiși hidranții de alimentare cu apă sau de incendiu sunt deschiși, va fi de 1 kg/cm  la punctul de alimentare situat în aval fată de uzina secundară folosită de Operator,</w:t>
      </w:r>
    </w:p>
    <w:p w14:paraId="4936C108" w14:textId="77777777" w:rsidR="004D3B62" w:rsidRPr="00727735" w:rsidRDefault="004D3B62" w:rsidP="004D3B62">
      <w:pPr>
        <w:jc w:val="both"/>
        <w:rPr>
          <w:rFonts w:cstheme="minorHAnsi"/>
        </w:rPr>
      </w:pPr>
      <w:r w:rsidRPr="00727735">
        <w:rPr>
          <w:rFonts w:cstheme="minorHAnsi"/>
        </w:rPr>
        <w:t>În situațiile în care la etaje diferite ale unei clădiri apa potabilă nu poate fi furnizată în condiții normale la presiunea minimă mai sus menționată, o stație de hidrofor individuală va fi instalată pe cheltuiala solicitantului, care devine proprietarul acesteia și îi va asigura întreținerea, garanțiile și funcționarea.</w:t>
      </w:r>
    </w:p>
    <w:p w14:paraId="54983E33" w14:textId="77777777" w:rsidR="004D3B62" w:rsidRPr="00727735" w:rsidRDefault="004D3B62" w:rsidP="004D3B62">
      <w:pPr>
        <w:jc w:val="both"/>
        <w:rPr>
          <w:rFonts w:cstheme="minorHAnsi"/>
        </w:rPr>
      </w:pPr>
      <w:r w:rsidRPr="00727735">
        <w:rPr>
          <w:rFonts w:cstheme="minorHAnsi"/>
        </w:rPr>
        <w:t>Presiunea maximă a apei potabile, în condiții normale de funcționare a Serviciului, va fi de 6 kg/cm Ia orice Punct de Alimentare.</w:t>
      </w:r>
    </w:p>
    <w:p w14:paraId="6F9712C0" w14:textId="77777777" w:rsidR="004D3B62" w:rsidRPr="00727735" w:rsidRDefault="004D3B62" w:rsidP="004D3B62">
      <w:pPr>
        <w:jc w:val="both"/>
        <w:rPr>
          <w:rFonts w:cstheme="minorHAnsi"/>
        </w:rPr>
      </w:pPr>
      <w:r w:rsidRPr="00727735">
        <w:rPr>
          <w:rFonts w:cstheme="minorHAnsi"/>
        </w:rPr>
        <w:t xml:space="preserve">Operatorul este responsabil pentru pagubele potențiale ce ar rezulta din variațiile presiunii hidraulice peste limitele permise, dacă se poate dovedi legătura de cauzalitate între deficiențele în alimentarea cu apă și prejudiciu. În acest sens le revine Utilizatorilor să ia precauțiile împotriva acestui fenomen </w:t>
      </w:r>
      <w:r w:rsidRPr="00727735">
        <w:rPr>
          <w:rFonts w:cstheme="minorHAnsi"/>
        </w:rPr>
        <w:lastRenderedPageBreak/>
        <w:t>prin instalarea de dispozitive corespunzătoare de protecție (cum ar fi aparate de reducere a presiunii; dispozitive pentru prevenirea loviturilor provocate de forța hidraulică și așa mai departe).</w:t>
      </w:r>
    </w:p>
    <w:p w14:paraId="11B742FE" w14:textId="77777777" w:rsidR="004D3B62" w:rsidRPr="00727735" w:rsidRDefault="004D3B62" w:rsidP="004D3B62">
      <w:pPr>
        <w:jc w:val="both"/>
        <w:rPr>
          <w:rFonts w:cstheme="minorHAnsi"/>
        </w:rPr>
      </w:pPr>
      <w:r w:rsidRPr="00727735">
        <w:rPr>
          <w:rFonts w:cstheme="minorHAnsi"/>
        </w:rPr>
        <w:t>8.3 Calitatea apei</w:t>
      </w:r>
    </w:p>
    <w:p w14:paraId="3E91CBD6" w14:textId="77777777" w:rsidR="004D3B62" w:rsidRPr="00727735" w:rsidRDefault="004D3B62" w:rsidP="004D3B62">
      <w:pPr>
        <w:jc w:val="both"/>
        <w:rPr>
          <w:rFonts w:cstheme="minorHAnsi"/>
        </w:rPr>
      </w:pPr>
      <w:r w:rsidRPr="00727735">
        <w:rPr>
          <w:rFonts w:cstheme="minorHAnsi"/>
        </w:rPr>
        <w:t>Apa furnizată trebuie să fie potabilă și să respecte întotdeauna standardele prevăzute de normele legale și reglementare române în vigoare.</w:t>
      </w:r>
    </w:p>
    <w:p w14:paraId="7A45A81B" w14:textId="77777777" w:rsidR="004D3B62" w:rsidRPr="00727735" w:rsidRDefault="004D3B62" w:rsidP="004D3B62">
      <w:pPr>
        <w:jc w:val="both"/>
        <w:rPr>
          <w:rFonts w:cstheme="minorHAnsi"/>
        </w:rPr>
      </w:pPr>
      <w:r w:rsidRPr="00727735">
        <w:rPr>
          <w:rFonts w:cstheme="minorHAnsi"/>
        </w:rPr>
        <w:t>Răspunderea Operatorului în ceea ce privește calitatea apei este limitată la nivelul Punctul de Delimitare a Instalațiilor de Alimentare cu Apă dintre Operator și Utilizator. Le revine Utilizatorilor să efectueze și să întrețină Instalațiile lor Interioare astfel încât să nu se producă nici o degradare a calității apei.</w:t>
      </w:r>
    </w:p>
    <w:p w14:paraId="5D4F0C11" w14:textId="77777777" w:rsidR="004D3B62" w:rsidRPr="00727735" w:rsidRDefault="004D3B62" w:rsidP="004D3B62">
      <w:pPr>
        <w:pStyle w:val="Parsuite"/>
        <w:ind w:left="0"/>
        <w:jc w:val="both"/>
        <w:rPr>
          <w:rFonts w:asciiTheme="minorHAnsi" w:hAnsiTheme="minorHAnsi" w:cstheme="minorHAnsi"/>
          <w:sz w:val="22"/>
          <w:szCs w:val="22"/>
        </w:rPr>
      </w:pPr>
      <w:r w:rsidRPr="00727735">
        <w:rPr>
          <w:rFonts w:asciiTheme="minorHAnsi" w:hAnsiTheme="minorHAnsi" w:cstheme="minorHAnsi"/>
          <w:sz w:val="22"/>
          <w:szCs w:val="22"/>
        </w:rPr>
        <w:t xml:space="preserve">Operatorul va monitoriza calitatea apei potabile  </w:t>
      </w:r>
      <w:r w:rsidRPr="00727735">
        <w:rPr>
          <w:rFonts w:asciiTheme="minorHAnsi" w:hAnsiTheme="minorHAnsi" w:cstheme="minorHAnsi"/>
          <w:color w:val="000000"/>
          <w:sz w:val="22"/>
          <w:szCs w:val="22"/>
        </w:rPr>
        <w:t>conform legislației in vigoare si prevederilor contractului de delegare</w:t>
      </w:r>
      <w:r w:rsidRPr="00727735">
        <w:rPr>
          <w:rFonts w:asciiTheme="minorHAnsi" w:hAnsiTheme="minorHAnsi" w:cstheme="minorHAnsi"/>
          <w:sz w:val="22"/>
          <w:szCs w:val="22"/>
        </w:rPr>
        <w:t>.</w:t>
      </w:r>
    </w:p>
    <w:p w14:paraId="3C8ED68C" w14:textId="77777777" w:rsidR="004D3B62" w:rsidRPr="00727735" w:rsidRDefault="004D3B62" w:rsidP="004D3B62">
      <w:pPr>
        <w:jc w:val="both"/>
        <w:rPr>
          <w:rFonts w:cstheme="minorHAnsi"/>
        </w:rPr>
      </w:pPr>
      <w:r w:rsidRPr="00727735">
        <w:rPr>
          <w:rFonts w:cstheme="minorHAnsi"/>
        </w:rPr>
        <w:t xml:space="preserve">Operatorul este întotdeauna răspunzător pentru  </w:t>
      </w:r>
      <w:r w:rsidRPr="00727735">
        <w:rPr>
          <w:rFonts w:ascii="Calibri" w:hAnsi="Calibri"/>
          <w:color w:val="000000"/>
        </w:rPr>
        <w:t>prejudiciile aduse utilizatorilor</w:t>
      </w:r>
      <w:r w:rsidRPr="00727735">
        <w:rPr>
          <w:rFonts w:cstheme="minorHAnsi"/>
        </w:rPr>
        <w:t xml:space="preserve"> care ar rezulta din calitatea redusă a apei Furnizate, având dreptul de regres împotriva persoanelor răspunzătoare de eventuala poluare, dacă este cazul.</w:t>
      </w:r>
    </w:p>
    <w:p w14:paraId="4EC981B0" w14:textId="77777777" w:rsidR="004D3B62" w:rsidRPr="00727735" w:rsidRDefault="004D3B62" w:rsidP="004D3B62">
      <w:pPr>
        <w:jc w:val="both"/>
        <w:rPr>
          <w:rFonts w:cstheme="minorHAnsi"/>
        </w:rPr>
      </w:pPr>
      <w:r w:rsidRPr="00727735">
        <w:rPr>
          <w:rFonts w:cstheme="minorHAnsi"/>
        </w:rPr>
        <w:t>8.4 Debitul</w:t>
      </w:r>
    </w:p>
    <w:p w14:paraId="23812C0F" w14:textId="77777777" w:rsidR="004D3B62" w:rsidRPr="00727735" w:rsidRDefault="004D3B62" w:rsidP="004D3B62">
      <w:pPr>
        <w:pStyle w:val="Parsuite"/>
        <w:ind w:left="0"/>
        <w:jc w:val="both"/>
        <w:rPr>
          <w:rFonts w:ascii="Calibri" w:hAnsi="Calibri" w:cs="Calibri"/>
          <w:sz w:val="22"/>
          <w:szCs w:val="22"/>
        </w:rPr>
      </w:pPr>
      <w:r w:rsidRPr="00727735">
        <w:rPr>
          <w:rFonts w:ascii="Calibri" w:hAnsi="Calibri"/>
          <w:color w:val="000000"/>
          <w:sz w:val="22"/>
          <w:szCs w:val="22"/>
        </w:rPr>
        <w:t>Debitul de apă furnizată este prevăzut în contractul de furnizare/ prestare a serviciului de alimentare cu apa si canalizare.</w:t>
      </w:r>
    </w:p>
    <w:p w14:paraId="2D83FD3D" w14:textId="77777777" w:rsidR="004D3B62" w:rsidRPr="00727735" w:rsidRDefault="004D3B62" w:rsidP="004D3B62">
      <w:pPr>
        <w:jc w:val="both"/>
        <w:rPr>
          <w:rFonts w:cstheme="minorHAnsi"/>
        </w:rPr>
      </w:pPr>
      <w:r w:rsidRPr="00727735">
        <w:rPr>
          <w:rFonts w:cstheme="minorHAnsi"/>
        </w:rPr>
        <w:t>Debitul poate fi Întrerupt datorită lucrărilor sau incidentelor legate de rețelele publice.</w:t>
      </w:r>
    </w:p>
    <w:p w14:paraId="3B96D312" w14:textId="77777777" w:rsidR="004D3B62" w:rsidRPr="00727735" w:rsidRDefault="004D3B62" w:rsidP="004D3B62">
      <w:pPr>
        <w:rPr>
          <w:rFonts w:cstheme="minorHAnsi"/>
        </w:rPr>
      </w:pPr>
    </w:p>
    <w:p w14:paraId="242C1F13" w14:textId="77777777" w:rsidR="004D3B62" w:rsidRPr="00727735" w:rsidRDefault="004D3B62" w:rsidP="004D3B62">
      <w:pPr>
        <w:pStyle w:val="Titlu3"/>
        <w:ind w:right="29"/>
        <w:jc w:val="center"/>
        <w:rPr>
          <w:rFonts w:cstheme="minorHAnsi"/>
          <w:b/>
          <w:bCs/>
          <w:sz w:val="22"/>
        </w:rPr>
      </w:pPr>
      <w:r w:rsidRPr="00727735">
        <w:rPr>
          <w:rFonts w:cstheme="minorHAnsi"/>
          <w:b/>
          <w:bCs/>
          <w:sz w:val="22"/>
        </w:rPr>
        <w:t xml:space="preserve"> </w:t>
      </w:r>
      <w:bookmarkStart w:id="10" w:name="_Toc159509243"/>
      <w:r w:rsidRPr="00727735">
        <w:rPr>
          <w:rFonts w:cstheme="minorHAnsi"/>
          <w:b/>
          <w:bCs/>
          <w:sz w:val="22"/>
        </w:rPr>
        <w:t>Articolul 9 — Branșamentele</w:t>
      </w:r>
      <w:bookmarkEnd w:id="10"/>
    </w:p>
    <w:p w14:paraId="4BB0E4F5" w14:textId="77777777" w:rsidR="004D3B62" w:rsidRPr="00727735" w:rsidRDefault="004D3B62" w:rsidP="004D3B62">
      <w:pPr>
        <w:jc w:val="both"/>
        <w:rPr>
          <w:rFonts w:cstheme="minorHAnsi"/>
        </w:rPr>
      </w:pPr>
    </w:p>
    <w:p w14:paraId="5C4C68AA" w14:textId="77777777" w:rsidR="004D3B62" w:rsidRPr="00727735" w:rsidRDefault="004D3B62" w:rsidP="004D3B62">
      <w:pPr>
        <w:pStyle w:val="Par"/>
        <w:ind w:left="0" w:firstLine="0"/>
        <w:jc w:val="both"/>
        <w:rPr>
          <w:rFonts w:asciiTheme="minorHAnsi" w:hAnsiTheme="minorHAnsi" w:cstheme="minorHAnsi"/>
          <w:sz w:val="22"/>
          <w:szCs w:val="22"/>
        </w:rPr>
      </w:pPr>
      <w:r w:rsidRPr="00727735">
        <w:rPr>
          <w:rFonts w:asciiTheme="minorHAnsi" w:hAnsiTheme="minorHAnsi" w:cstheme="minorHAnsi"/>
          <w:sz w:val="22"/>
          <w:szCs w:val="22"/>
        </w:rPr>
        <w:t xml:space="preserve">9.1 Un Branșament deservește un singur Utilizator. </w:t>
      </w:r>
      <w:r w:rsidRPr="00727735">
        <w:rPr>
          <w:rFonts w:asciiTheme="minorHAnsi" w:hAnsiTheme="minorHAnsi" w:cstheme="minorHAnsi"/>
          <w:color w:val="000000"/>
          <w:sz w:val="22"/>
          <w:szCs w:val="22"/>
        </w:rPr>
        <w:t>În cazuri bine justificate și atunci când condițiile tehnice nu permit altă soluție se poate admite alimentarea mai multor utilizatori prin același branșament</w:t>
      </w:r>
      <w:r w:rsidRPr="00727735">
        <w:rPr>
          <w:rFonts w:asciiTheme="minorHAnsi" w:hAnsiTheme="minorHAnsi" w:cstheme="minorHAnsi"/>
          <w:sz w:val="22"/>
          <w:szCs w:val="22"/>
        </w:rPr>
        <w:t>.</w:t>
      </w:r>
    </w:p>
    <w:p w14:paraId="7A581D8B" w14:textId="77777777" w:rsidR="004D3B62" w:rsidRPr="00727735" w:rsidRDefault="004D3B62" w:rsidP="004D3B62">
      <w:pPr>
        <w:jc w:val="both"/>
        <w:rPr>
          <w:rFonts w:cstheme="minorHAnsi"/>
        </w:rPr>
      </w:pPr>
      <w:r w:rsidRPr="00727735">
        <w:rPr>
          <w:rFonts w:cstheme="minorHAnsi"/>
        </w:rPr>
        <w:t xml:space="preserve">9.2 Branșamentele sunt montate de Operator </w:t>
      </w:r>
      <w:r w:rsidRPr="00727735">
        <w:rPr>
          <w:rFonts w:ascii="Calibri" w:hAnsi="Calibri"/>
          <w:color w:val="000000"/>
        </w:rPr>
        <w:t>sau supervizate de Operator</w:t>
      </w:r>
      <w:r w:rsidRPr="00727735">
        <w:rPr>
          <w:rFonts w:cstheme="minorHAnsi"/>
        </w:rPr>
        <w:t xml:space="preserve">. Costurile montării sunt suportate  </w:t>
      </w:r>
      <w:r w:rsidRPr="00727735">
        <w:rPr>
          <w:rFonts w:ascii="Calibri" w:hAnsi="Calibri"/>
          <w:color w:val="000000"/>
        </w:rPr>
        <w:t>fie de OR conform BVC aprobat, fie de Autoritatea Deleganta din bugetul propriu al fiecărui UAT responsabil, fie de utilizator, care va avea obligația predării către UAT a bunului respectiv, după execuția acestuia</w:t>
      </w:r>
      <w:r w:rsidRPr="00727735">
        <w:rPr>
          <w:rFonts w:cstheme="minorHAnsi"/>
        </w:rPr>
        <w:t xml:space="preserve">. Cheltuielile aferente se plătesc înainte de începerea lucrărilor. Orice cheltuieli legate de </w:t>
      </w:r>
      <w:r w:rsidRPr="00727735">
        <w:rPr>
          <w:rFonts w:ascii="Calibri" w:hAnsi="Calibri"/>
          <w:color w:val="000000"/>
        </w:rPr>
        <w:t>înlocuirea/schimbarea</w:t>
      </w:r>
      <w:r w:rsidRPr="00727735">
        <w:rPr>
          <w:rFonts w:cstheme="minorHAnsi"/>
        </w:rPr>
        <w:t xml:space="preserve"> unui Branșament datorită creșterii nevoilor cad în sarcina Utilizatorului.</w:t>
      </w:r>
    </w:p>
    <w:p w14:paraId="21724AE5" w14:textId="77777777" w:rsidR="004D3B62" w:rsidRPr="00727735" w:rsidRDefault="004D3B62" w:rsidP="004D3B62">
      <w:pPr>
        <w:jc w:val="both"/>
        <w:rPr>
          <w:rFonts w:cstheme="minorHAnsi"/>
        </w:rPr>
      </w:pPr>
      <w:r w:rsidRPr="00727735">
        <w:rPr>
          <w:rFonts w:cstheme="minorHAnsi"/>
        </w:rPr>
        <w:t xml:space="preserve">9.3 Branșamentele fac parte din bunurile încredințate Operatorului de către Autoritatea Deleganta.  Reparațiile </w:t>
      </w:r>
      <w:r w:rsidRPr="00727735">
        <w:rPr>
          <w:rFonts w:ascii="Calibri" w:hAnsi="Calibri"/>
          <w:color w:val="000000"/>
        </w:rPr>
        <w:t>necesare ca urmare a intervenției utilizatorilor</w:t>
      </w:r>
      <w:r w:rsidRPr="00727735">
        <w:rPr>
          <w:rFonts w:cstheme="minorHAnsi"/>
        </w:rPr>
        <w:t xml:space="preserve">, modificările sau deplasările survenite  </w:t>
      </w:r>
      <w:r w:rsidRPr="00727735">
        <w:rPr>
          <w:rFonts w:ascii="Calibri" w:hAnsi="Calibri"/>
          <w:color w:val="000000"/>
        </w:rPr>
        <w:t>la cererea utilizatorului,</w:t>
      </w:r>
      <w:r w:rsidRPr="00727735">
        <w:rPr>
          <w:rFonts w:cstheme="minorHAnsi"/>
        </w:rPr>
        <w:t xml:space="preserve"> vor fi plătite de  către acesta.</w:t>
      </w:r>
    </w:p>
    <w:p w14:paraId="38AFEE29" w14:textId="77777777" w:rsidR="004D3B62" w:rsidRPr="00727735" w:rsidRDefault="004D3B62" w:rsidP="004D3B62">
      <w:pPr>
        <w:jc w:val="both"/>
        <w:rPr>
          <w:rFonts w:ascii="Calibri" w:hAnsi="Calibri" w:cs="Calibri"/>
          <w:color w:val="000000"/>
        </w:rPr>
      </w:pPr>
      <w:r w:rsidRPr="00727735">
        <w:rPr>
          <w:rFonts w:cstheme="minorHAnsi"/>
        </w:rPr>
        <w:t xml:space="preserve">9.4 În interiorul Perimetrului de Distribuție a Apei, </w:t>
      </w:r>
      <w:r w:rsidRPr="00727735">
        <w:rPr>
          <w:rFonts w:ascii="Calibri" w:hAnsi="Calibri" w:cs="Calibri"/>
          <w:color w:val="000000"/>
        </w:rPr>
        <w:t xml:space="preserve">finanțarea execuției branșamentelor noi se va asigura de către Operator prin bugetul propriu, in limita unei sume anuale aprobate, sau din fonduri puse la dispoziție de către Autoritatea Deleganta. </w:t>
      </w:r>
    </w:p>
    <w:p w14:paraId="505072DC" w14:textId="77777777" w:rsidR="004D3B62" w:rsidRPr="00727735" w:rsidRDefault="004D3B62" w:rsidP="004D3B62">
      <w:pPr>
        <w:pStyle w:val="Par"/>
        <w:ind w:left="0" w:firstLine="0"/>
        <w:jc w:val="both"/>
        <w:rPr>
          <w:rFonts w:ascii="Calibri" w:hAnsi="Calibri" w:cs="Calibri"/>
          <w:color w:val="000000"/>
          <w:sz w:val="22"/>
          <w:szCs w:val="22"/>
        </w:rPr>
      </w:pPr>
      <w:r w:rsidRPr="00727735">
        <w:rPr>
          <w:rFonts w:ascii="Calibri" w:hAnsi="Calibri" w:cs="Calibri"/>
          <w:color w:val="000000"/>
          <w:sz w:val="22"/>
          <w:szCs w:val="22"/>
        </w:rPr>
        <w:t>In situația in care suma aprobata pentru finanțarea branșamentelor (Operator sau Autoritate Deleganta) este consumata, atunci finanțarea branșamentelor se poate realiza de către utilizatori, din fondurile proprii ale acestora.</w:t>
      </w:r>
    </w:p>
    <w:p w14:paraId="39534534" w14:textId="77777777" w:rsidR="004D3B62" w:rsidRPr="00727735" w:rsidRDefault="004D3B62" w:rsidP="004D3B62">
      <w:pPr>
        <w:spacing w:after="120"/>
        <w:jc w:val="both"/>
        <w:rPr>
          <w:rFonts w:ascii="Calibri" w:hAnsi="Calibri" w:cs="Times New Roman"/>
          <w:color w:val="000000"/>
        </w:rPr>
      </w:pPr>
      <w:r w:rsidRPr="00727735">
        <w:rPr>
          <w:rFonts w:cstheme="minorHAnsi"/>
        </w:rPr>
        <w:lastRenderedPageBreak/>
        <w:t xml:space="preserve">9.5 În afara Perimetrului de Distribuție a Apei, </w:t>
      </w:r>
      <w:r w:rsidRPr="00727735">
        <w:rPr>
          <w:rFonts w:ascii="Calibri" w:hAnsi="Calibri"/>
          <w:color w:val="000000"/>
        </w:rPr>
        <w:t>lucrările de extindere si consolidare pentru branșamente, precum si noile branșamente vor fi finanțate de Utilizatorul care a solicitat branșarea, in condițiile tehnice impuse de OR.</w:t>
      </w:r>
    </w:p>
    <w:p w14:paraId="4A92A937" w14:textId="77777777" w:rsidR="004D3B62" w:rsidRPr="00727735" w:rsidRDefault="004D3B62" w:rsidP="004D3B62">
      <w:pPr>
        <w:pStyle w:val="Par"/>
        <w:spacing w:after="0" w:line="276" w:lineRule="auto"/>
        <w:jc w:val="both"/>
        <w:rPr>
          <w:rFonts w:ascii="Calibri" w:hAnsi="Calibri" w:cs="Calibri"/>
          <w:bCs/>
          <w:sz w:val="22"/>
          <w:szCs w:val="22"/>
        </w:rPr>
      </w:pPr>
      <w:r w:rsidRPr="00727735">
        <w:rPr>
          <w:rFonts w:ascii="Calibri" w:hAnsi="Calibri" w:cs="Calibri"/>
          <w:bCs/>
          <w:sz w:val="22"/>
          <w:szCs w:val="22"/>
        </w:rPr>
        <w:t xml:space="preserve">9.6 </w:t>
      </w:r>
      <w:r w:rsidRPr="00727735">
        <w:rPr>
          <w:rFonts w:ascii="Calibri" w:hAnsi="Calibri" w:cs="Calibri"/>
          <w:bCs/>
          <w:sz w:val="22"/>
          <w:szCs w:val="22"/>
        </w:rPr>
        <w:tab/>
        <w:t xml:space="preserve">La solicitarea utilizatorului, se va finanța un singur branșament nou. </w:t>
      </w:r>
    </w:p>
    <w:p w14:paraId="77728E33" w14:textId="77777777" w:rsidR="004D3B62" w:rsidRPr="00727735" w:rsidRDefault="004D3B62" w:rsidP="004D3B62">
      <w:pPr>
        <w:pStyle w:val="Par"/>
        <w:spacing w:after="0" w:line="276" w:lineRule="auto"/>
        <w:jc w:val="both"/>
        <w:rPr>
          <w:rFonts w:ascii="Calibri" w:hAnsi="Calibri" w:cs="Calibri"/>
          <w:b/>
          <w:sz w:val="22"/>
          <w:szCs w:val="22"/>
        </w:rPr>
      </w:pPr>
      <w:r w:rsidRPr="00727735">
        <w:rPr>
          <w:rFonts w:ascii="Calibri" w:hAnsi="Calibri" w:cs="Calibri"/>
          <w:bCs/>
          <w:sz w:val="22"/>
          <w:szCs w:val="22"/>
        </w:rPr>
        <w:t>9.7</w:t>
      </w:r>
      <w:r w:rsidRPr="00727735">
        <w:rPr>
          <w:rFonts w:ascii="Calibri" w:hAnsi="Calibri" w:cs="Calibri"/>
          <w:b/>
          <w:sz w:val="22"/>
          <w:szCs w:val="22"/>
        </w:rPr>
        <w:tab/>
      </w:r>
      <w:bookmarkStart w:id="11" w:name="_Hlk120008950"/>
      <w:r w:rsidRPr="00727735">
        <w:rPr>
          <w:rFonts w:ascii="Calibri" w:hAnsi="Calibri" w:cs="Calibri"/>
          <w:color w:val="000000"/>
          <w:sz w:val="22"/>
          <w:szCs w:val="22"/>
        </w:rPr>
        <w:t>Toate cheltuielile conexe execuției branșamentului (aviz, proiect, alte costuri si taxe solicitate de UAT, etc.) vor fi suportate integral de către Utilizator.</w:t>
      </w:r>
    </w:p>
    <w:bookmarkEnd w:id="11"/>
    <w:p w14:paraId="00C637F6" w14:textId="77777777" w:rsidR="004D3B62" w:rsidRPr="00727735" w:rsidRDefault="004D3B62" w:rsidP="004D3B62">
      <w:pPr>
        <w:jc w:val="center"/>
        <w:rPr>
          <w:rFonts w:cstheme="minorHAnsi"/>
          <w:b/>
        </w:rPr>
      </w:pPr>
    </w:p>
    <w:p w14:paraId="4F5D8E8A" w14:textId="77777777" w:rsidR="004D3B62" w:rsidRPr="00727735" w:rsidRDefault="004D3B62" w:rsidP="004D3B62">
      <w:pPr>
        <w:pStyle w:val="Titlu3"/>
        <w:ind w:right="29"/>
        <w:jc w:val="center"/>
        <w:rPr>
          <w:rFonts w:cstheme="minorHAnsi"/>
          <w:b/>
          <w:bCs/>
          <w:sz w:val="22"/>
        </w:rPr>
      </w:pPr>
      <w:bookmarkStart w:id="12" w:name="_Toc159509244"/>
      <w:r w:rsidRPr="00727735">
        <w:rPr>
          <w:rFonts w:cstheme="minorHAnsi"/>
          <w:b/>
          <w:bCs/>
          <w:sz w:val="22"/>
        </w:rPr>
        <w:t>Articolul 10 – Contoarele de branșament</w:t>
      </w:r>
      <w:bookmarkEnd w:id="12"/>
    </w:p>
    <w:p w14:paraId="53322A7C" w14:textId="77777777" w:rsidR="004D3B62" w:rsidRPr="00727735" w:rsidRDefault="004D3B62" w:rsidP="004D3B62">
      <w:pPr>
        <w:jc w:val="both"/>
        <w:rPr>
          <w:rFonts w:cstheme="minorHAnsi"/>
        </w:rPr>
      </w:pPr>
    </w:p>
    <w:p w14:paraId="4694C0FF" w14:textId="2C4D999C" w:rsidR="004D3B62" w:rsidRPr="00727735" w:rsidRDefault="004D3B62" w:rsidP="004D3B62">
      <w:pPr>
        <w:numPr>
          <w:ilvl w:val="1"/>
          <w:numId w:val="1"/>
        </w:numPr>
        <w:spacing w:after="120" w:line="240" w:lineRule="auto"/>
        <w:ind w:left="540" w:hanging="540"/>
        <w:jc w:val="both"/>
        <w:rPr>
          <w:rFonts w:ascii="Calibri" w:hAnsi="Calibri"/>
          <w:color w:val="000000"/>
        </w:rPr>
      </w:pPr>
      <w:r w:rsidRPr="00727735">
        <w:rPr>
          <w:rFonts w:ascii="Calibri" w:hAnsi="Calibri"/>
          <w:color w:val="000000"/>
        </w:rPr>
        <w:t xml:space="preserve">Exploatarea, întreținerea, repararea și verificarea metrologică a contoarelor de branșament sunt în sarcina exclusivă a Operatorului și vor fi realizate cu respectarea normelor si instrucțiunilor de metrologie legală. Costurile pe care le implică realizarea acestor operațiuni se regăsesc </w:t>
      </w:r>
      <w:del w:id="13" w:author="Anca Bors" w:date="2024-03-08T14:46:00Z" w16du:dateUtc="2024-03-08T12:46:00Z">
        <w:r w:rsidRPr="00BE0E49" w:rsidDel="00BE0E49">
          <w:rPr>
            <w:rFonts w:ascii="Calibri" w:hAnsi="Calibri"/>
            <w:color w:val="000000"/>
            <w:rPrChange w:id="14" w:author="Anca Bors" w:date="2024-03-08T14:46:00Z" w16du:dateUtc="2024-03-08T12:46:00Z">
              <w:rPr>
                <w:rFonts w:ascii="Calibri" w:hAnsi="Calibri"/>
                <w:color w:val="000000"/>
                <w:highlight w:val="red"/>
              </w:rPr>
            </w:rPrChange>
          </w:rPr>
          <w:delText>distinct</w:delText>
        </w:r>
        <w:r w:rsidRPr="00727735" w:rsidDel="00BE0E49">
          <w:rPr>
            <w:rFonts w:ascii="Calibri" w:hAnsi="Calibri"/>
            <w:color w:val="000000"/>
          </w:rPr>
          <w:delText xml:space="preserve"> </w:delText>
        </w:r>
      </w:del>
      <w:r w:rsidRPr="00727735">
        <w:rPr>
          <w:rFonts w:ascii="Calibri" w:hAnsi="Calibri"/>
          <w:color w:val="000000"/>
        </w:rPr>
        <w:t>în structura prețului serviciului prestat. Excepție fac situațiile în care deteriorarea contoarelor de apă, în orice mod, s-a produs din vina utilizatorului, acestuia revenindu-i costul sistemelor deteriorate și al lucrărilor de înlocuire.</w:t>
      </w:r>
    </w:p>
    <w:p w14:paraId="53BCCA55" w14:textId="77777777" w:rsidR="004D3B62" w:rsidRPr="00727735" w:rsidRDefault="004D3B62" w:rsidP="004D3B62">
      <w:pPr>
        <w:numPr>
          <w:ilvl w:val="1"/>
          <w:numId w:val="1"/>
        </w:numPr>
        <w:spacing w:after="120" w:line="240" w:lineRule="auto"/>
        <w:ind w:left="540" w:hanging="540"/>
        <w:jc w:val="both"/>
        <w:rPr>
          <w:rFonts w:ascii="Calibri" w:hAnsi="Calibri"/>
          <w:color w:val="000000"/>
        </w:rPr>
      </w:pPr>
      <w:r w:rsidRPr="00727735">
        <w:rPr>
          <w:rFonts w:ascii="Calibri" w:hAnsi="Calibri"/>
          <w:color w:val="000000"/>
        </w:rPr>
        <w:t>În vederea unei bune exploatări, utilizatorul are obligația să se preocupe de asigurarea integrității contoarelor de branșament și să asigure în permanență personalului distribuitorului accesul la contorul de apă pentru toate operațiunile necesare (citiri index, verificări, înlocuiri, întreținere,  etc.). De asemenea, utilizatorul are obligația să asigure în permanență curățenia în căminul de branșament sau incinta în care este montat contorul de apă și să mențină accesul liber la acesta.  Accesul la contorul de apă trebuie să se facă în condiții de securitate și de igienă.</w:t>
      </w:r>
    </w:p>
    <w:p w14:paraId="0CAAF49A" w14:textId="77777777" w:rsidR="004D3B62" w:rsidRPr="00727735" w:rsidRDefault="004D3B62" w:rsidP="004D3B62">
      <w:pPr>
        <w:numPr>
          <w:ilvl w:val="1"/>
          <w:numId w:val="1"/>
        </w:numPr>
        <w:spacing w:after="120" w:line="240" w:lineRule="auto"/>
        <w:ind w:left="540" w:hanging="540"/>
        <w:jc w:val="both"/>
        <w:rPr>
          <w:rFonts w:ascii="Calibri" w:hAnsi="Calibri"/>
          <w:color w:val="000000"/>
        </w:rPr>
      </w:pPr>
      <w:r w:rsidRPr="00727735">
        <w:rPr>
          <w:rFonts w:ascii="Calibri" w:hAnsi="Calibri"/>
          <w:color w:val="000000"/>
        </w:rPr>
        <w:t>Contoarele de branșament vor fi achiziționate numai însoțite de documente care să ateste legalitatea introducerii pe piață și legalitatea punerii lor în funcțiune</w:t>
      </w:r>
      <w:r>
        <w:rPr>
          <w:rFonts w:ascii="Calibri" w:hAnsi="Calibri"/>
          <w:color w:val="000000"/>
        </w:rPr>
        <w:t>.</w:t>
      </w:r>
    </w:p>
    <w:p w14:paraId="157663A2" w14:textId="77777777" w:rsidR="004D3B62" w:rsidRPr="00727735" w:rsidRDefault="004D3B62" w:rsidP="004D3B62">
      <w:pPr>
        <w:ind w:left="540" w:hanging="540"/>
        <w:jc w:val="both"/>
        <w:rPr>
          <w:rFonts w:cstheme="minorHAnsi"/>
        </w:rPr>
      </w:pPr>
      <w:r w:rsidRPr="00727735">
        <w:rPr>
          <w:rFonts w:cstheme="minorHAnsi"/>
        </w:rPr>
        <w:t xml:space="preserve">10.4 </w:t>
      </w:r>
      <w:r>
        <w:rPr>
          <w:rFonts w:cstheme="minorHAnsi"/>
        </w:rPr>
        <w:t xml:space="preserve"> </w:t>
      </w:r>
      <w:r w:rsidRPr="00727735">
        <w:rPr>
          <w:rFonts w:cstheme="minorHAnsi"/>
        </w:rPr>
        <w:t>Operatorul poate, fără îndeplinirea vreunor formalități și fără a limita dreptul la acțiune în justiție, să întrerupă alimentarea cu apă potabilă de îndată ce descoperă că a fost adusă o modificare la aparatele și accesoriile  contoarelor de branșament de care este responsabil Utilizatorul sau dacă Utilizatorul îi împiedică accesul reprezentanților Operatorului la Contoarele sale.</w:t>
      </w:r>
    </w:p>
    <w:p w14:paraId="79D8ED5A" w14:textId="72E18431" w:rsidR="004D3B62" w:rsidRPr="00727735" w:rsidRDefault="004D3B62" w:rsidP="004D3B62">
      <w:pPr>
        <w:ind w:left="540" w:hanging="540"/>
        <w:jc w:val="both"/>
        <w:rPr>
          <w:rFonts w:cstheme="minorHAnsi"/>
        </w:rPr>
      </w:pPr>
      <w:r w:rsidRPr="00727735">
        <w:rPr>
          <w:rFonts w:cstheme="minorHAnsi"/>
        </w:rPr>
        <w:t>10.</w:t>
      </w:r>
      <w:r>
        <w:rPr>
          <w:rFonts w:cstheme="minorHAnsi"/>
        </w:rPr>
        <w:t>5</w:t>
      </w:r>
      <w:r w:rsidRPr="00727735">
        <w:rPr>
          <w:rFonts w:cstheme="minorHAnsi"/>
        </w:rPr>
        <w:t xml:space="preserve"> </w:t>
      </w:r>
      <w:r>
        <w:rPr>
          <w:rFonts w:cstheme="minorHAnsi"/>
        </w:rPr>
        <w:t xml:space="preserve">  </w:t>
      </w:r>
      <w:r w:rsidRPr="00727735">
        <w:rPr>
          <w:rFonts w:cstheme="minorHAnsi"/>
        </w:rPr>
        <w:t>In cazul în care Contorul de branșament este blocat, ilizibil sau inaccesibil, Operatorul va estima consumul Utilizatorului luând ca referință consumurile înregistrate în lunile precedente</w:t>
      </w:r>
      <w:ins w:id="15" w:author="Anca Bors" w:date="2024-03-08T14:52:00Z" w16du:dateUtc="2024-03-08T12:52:00Z">
        <w:r w:rsidR="00BE0E49">
          <w:rPr>
            <w:rFonts w:cstheme="minorHAnsi"/>
          </w:rPr>
          <w:t xml:space="preserve"> în conformitate cu prevederile Regulamentului Serviciilor</w:t>
        </w:r>
      </w:ins>
      <w:del w:id="16" w:author="Anca Bors" w:date="2024-03-08T14:52:00Z" w16du:dateUtc="2024-03-08T12:52:00Z">
        <w:r w:rsidRPr="00727735" w:rsidDel="00BE0E49">
          <w:rPr>
            <w:rFonts w:cstheme="minorHAnsi"/>
          </w:rPr>
          <w:delText xml:space="preserve"> sau prin intermediul altor măsurători sau date conform unei metode ce va fi aprobată de Autoritatea Delegant</w:delText>
        </w:r>
        <w:r w:rsidDel="00BE0E49">
          <w:rPr>
            <w:rFonts w:cstheme="minorHAnsi"/>
          </w:rPr>
          <w:delText>ă</w:delText>
        </w:r>
      </w:del>
      <w:r w:rsidRPr="00727735">
        <w:rPr>
          <w:rFonts w:cstheme="minorHAnsi"/>
        </w:rPr>
        <w:t>.</w:t>
      </w:r>
    </w:p>
    <w:p w14:paraId="12169C0B" w14:textId="77777777" w:rsidR="004D3B62" w:rsidRPr="00EF6B27" w:rsidRDefault="004D3B62" w:rsidP="004D3B62">
      <w:pPr>
        <w:pStyle w:val="Par"/>
        <w:spacing w:before="240"/>
        <w:ind w:left="540" w:hanging="540"/>
        <w:jc w:val="both"/>
        <w:rPr>
          <w:rFonts w:asciiTheme="minorHAnsi" w:eastAsiaTheme="minorHAnsi" w:hAnsiTheme="minorHAnsi" w:cstheme="minorHAnsi"/>
          <w:sz w:val="22"/>
          <w:szCs w:val="22"/>
          <w:lang w:eastAsia="en-US"/>
        </w:rPr>
      </w:pPr>
      <w:r w:rsidRPr="00EF6B27">
        <w:rPr>
          <w:rFonts w:asciiTheme="minorHAnsi" w:eastAsiaTheme="minorHAnsi" w:hAnsiTheme="minorHAnsi" w:cstheme="minorHAnsi"/>
          <w:sz w:val="22"/>
          <w:szCs w:val="22"/>
          <w:lang w:eastAsia="en-US"/>
        </w:rPr>
        <w:t xml:space="preserve">10.6   Operatorul poate înlocui un Contor de branșament pe cheltuiala sa dacă se  constata o diferență semnificativă între consumul efectiv și debitul indicat în  avizul de branșare/racordare și utilizare a Serviciului, pe baza evaluării unui istoric al consumurilor anterioare de minimum 12 luni. </w:t>
      </w:r>
    </w:p>
    <w:p w14:paraId="086D1FB3" w14:textId="77777777" w:rsidR="004D3B62" w:rsidRPr="00727735" w:rsidRDefault="004D3B62" w:rsidP="004D3B62">
      <w:pPr>
        <w:rPr>
          <w:rFonts w:cstheme="minorHAnsi"/>
        </w:rPr>
      </w:pPr>
    </w:p>
    <w:p w14:paraId="5D65D75D" w14:textId="77777777" w:rsidR="004D3B62" w:rsidRPr="00727735" w:rsidRDefault="004D3B62" w:rsidP="004D3B62">
      <w:pPr>
        <w:pStyle w:val="Titlu3"/>
        <w:ind w:right="29"/>
        <w:jc w:val="center"/>
        <w:rPr>
          <w:rFonts w:cstheme="minorHAnsi"/>
          <w:b/>
          <w:bCs/>
          <w:sz w:val="22"/>
        </w:rPr>
      </w:pPr>
      <w:bookmarkStart w:id="17" w:name="_Toc159509245"/>
      <w:r w:rsidRPr="00727735">
        <w:rPr>
          <w:rFonts w:cstheme="minorHAnsi"/>
          <w:b/>
          <w:bCs/>
          <w:sz w:val="22"/>
        </w:rPr>
        <w:t>Articolul 11 — Verificarea Contoarelor</w:t>
      </w:r>
      <w:bookmarkEnd w:id="17"/>
    </w:p>
    <w:p w14:paraId="2703F39D" w14:textId="77777777" w:rsidR="004D3B62" w:rsidRPr="00727735" w:rsidRDefault="004D3B62" w:rsidP="004D3B62">
      <w:pPr>
        <w:jc w:val="both"/>
        <w:rPr>
          <w:rFonts w:cstheme="minorHAnsi"/>
        </w:rPr>
      </w:pPr>
    </w:p>
    <w:p w14:paraId="5DA585EE" w14:textId="77777777" w:rsidR="004D3B62" w:rsidRPr="00727735" w:rsidRDefault="004D3B62" w:rsidP="004D3B62">
      <w:pPr>
        <w:jc w:val="both"/>
        <w:rPr>
          <w:rFonts w:cstheme="minorHAnsi"/>
        </w:rPr>
      </w:pPr>
      <w:r w:rsidRPr="00727735">
        <w:rPr>
          <w:rFonts w:cstheme="minorHAnsi"/>
        </w:rPr>
        <w:t xml:space="preserve">11.1 Contoarele </w:t>
      </w:r>
      <w:r w:rsidRPr="00727735">
        <w:rPr>
          <w:rFonts w:ascii="Calibri" w:hAnsi="Calibri"/>
          <w:color w:val="000000"/>
        </w:rPr>
        <w:t xml:space="preserve">de branșament vor fi verificate de Operator cu o frecvență conformă reglementărilor Biroului Român de Metrologie Legală sau </w:t>
      </w:r>
      <w:r w:rsidRPr="00727735">
        <w:rPr>
          <w:rFonts w:cstheme="minorHAnsi"/>
        </w:rPr>
        <w:t xml:space="preserve">ori de câte ori consideră că este necesar. </w:t>
      </w:r>
    </w:p>
    <w:p w14:paraId="320FE8A2" w14:textId="77777777" w:rsidR="004D3B62" w:rsidRDefault="004D3B62" w:rsidP="004D3B62">
      <w:pPr>
        <w:jc w:val="both"/>
        <w:rPr>
          <w:rFonts w:ascii="Calibri" w:hAnsi="Calibri"/>
          <w:color w:val="000000"/>
        </w:rPr>
      </w:pPr>
      <w:r w:rsidRPr="00727735">
        <w:rPr>
          <w:rFonts w:cstheme="minorHAnsi"/>
        </w:rPr>
        <w:t xml:space="preserve">11.2 </w:t>
      </w:r>
      <w:r w:rsidRPr="001953CB">
        <w:rPr>
          <w:rFonts w:ascii="Calibri" w:hAnsi="Calibri"/>
          <w:color w:val="000000"/>
        </w:rPr>
        <w:t xml:space="preserve">În cazul verificărilor făcute la cererea utilizatorului, acesta va trebui sa suporte cheltuielile ocazionate de verificare, dacă se dovedește că, contorul de apă înregistrează corect sau dacă </w:t>
      </w:r>
      <w:r w:rsidRPr="001953CB">
        <w:rPr>
          <w:rFonts w:ascii="Calibri" w:hAnsi="Calibri"/>
          <w:color w:val="000000"/>
        </w:rPr>
        <w:lastRenderedPageBreak/>
        <w:t>înregistrează în favoarea utilizatorului. În cazul în care contorul de apă nu funcționează corect, înregistrând în favoarea operatorului, cheltuielile vor fi suportate de acesta. Dacă utilizatorul contestă rezultatele verificării, el are dreptul să solicite o expertiză la Serviciul Județean de Metrologie. Cheltuielile de expertiză le va suporta utilizatorul dacă reclamația sa a fost neîntemeiată. În caz contrar, cheltuielile revin operatorului.</w:t>
      </w:r>
    </w:p>
    <w:p w14:paraId="275C5B48" w14:textId="77777777" w:rsidR="004D3B62" w:rsidRPr="00727735" w:rsidRDefault="004D3B62" w:rsidP="004D3B62">
      <w:pPr>
        <w:jc w:val="both"/>
        <w:rPr>
          <w:rFonts w:cstheme="minorHAnsi"/>
        </w:rPr>
      </w:pPr>
      <w:r w:rsidRPr="001953CB">
        <w:rPr>
          <w:rFonts w:cstheme="minorHAnsi"/>
        </w:rPr>
        <w:t>11.3 Orice violare a sigiliilor, precum și orice faptă care are ca scop sau ca rezultat</w:t>
      </w:r>
      <w:r w:rsidRPr="00727735">
        <w:rPr>
          <w:rFonts w:cstheme="minorHAnsi"/>
        </w:rPr>
        <w:t xml:space="preserve"> consumul de apă potabilă peste cantitățile înregistrate de contor sau modificarea indicațiilor contorului vor da dreptul la o acțiune în despăgubiri prin orice mijloace legitime, fără a fi limitat dreptul Operatorului de a întreprinde acțiunile legale și de înceta de îndată furnizarea apei potabile, fără îndeplinirea altor formalități. Cheltuielile pentru  </w:t>
      </w:r>
      <w:r w:rsidRPr="00727735">
        <w:rPr>
          <w:rFonts w:ascii="Calibri" w:hAnsi="Calibri"/>
          <w:color w:val="000000"/>
        </w:rPr>
        <w:t>verificarea metrologică a contorului de apă</w:t>
      </w:r>
      <w:r w:rsidRPr="00727735">
        <w:rPr>
          <w:rFonts w:cstheme="minorHAnsi"/>
        </w:rPr>
        <w:t xml:space="preserve"> și întreruperea alimentării cu apă potabilă și redeschiderea alimentării vor fi plătite de Utilizator.</w:t>
      </w:r>
    </w:p>
    <w:p w14:paraId="1D269720" w14:textId="77777777" w:rsidR="004D3B62" w:rsidRPr="00727735" w:rsidRDefault="004D3B62" w:rsidP="004D3B62">
      <w:pPr>
        <w:jc w:val="both"/>
        <w:rPr>
          <w:rFonts w:cstheme="minorHAnsi"/>
        </w:rPr>
      </w:pPr>
      <w:r w:rsidRPr="00727735">
        <w:rPr>
          <w:rFonts w:cstheme="minorHAnsi"/>
        </w:rPr>
        <w:t xml:space="preserve">11.4 În situația în care verificarea, indiferent cine a solicitat-o, scoate la iveală un defect de contorizare, indiferent în prejudiciul cărei părți, care are ca rezultat nereflectarea realității in facturi, sumele facturate vor fi regularizate până la concurența deficitului și luând în considerare constatările înregistrate, precum și, eventual, prin la perioade comparabile, anterioare sau ulterioare celor în legătură cu care s-a constatat deficitul. Orice litigiu referitor la compensație care nu poate fi soluționat pe cale amiabilă va fi dedus judecății în fata instanței competente. În acest caz Operatorul nu poate întrerupe alimentarea cu apă potabilă.  </w:t>
      </w:r>
    </w:p>
    <w:p w14:paraId="6C80626A" w14:textId="77777777" w:rsidR="004D3B62" w:rsidRPr="00727735" w:rsidRDefault="004D3B62" w:rsidP="004D3B62">
      <w:pPr>
        <w:rPr>
          <w:rFonts w:cstheme="minorHAnsi"/>
        </w:rPr>
      </w:pPr>
    </w:p>
    <w:p w14:paraId="144C7AC4" w14:textId="77777777" w:rsidR="004D3B62" w:rsidRPr="00727735" w:rsidRDefault="004D3B62" w:rsidP="004D3B62">
      <w:pPr>
        <w:pStyle w:val="Titlu3"/>
        <w:ind w:right="29"/>
        <w:jc w:val="center"/>
        <w:rPr>
          <w:rFonts w:cstheme="minorHAnsi"/>
          <w:b/>
          <w:bCs/>
          <w:sz w:val="22"/>
        </w:rPr>
      </w:pPr>
      <w:bookmarkStart w:id="18" w:name="_Toc159509246"/>
      <w:r w:rsidRPr="00727735">
        <w:rPr>
          <w:rFonts w:cstheme="minorHAnsi"/>
          <w:b/>
          <w:bCs/>
          <w:sz w:val="22"/>
        </w:rPr>
        <w:t>Articolul 12 — Instalațiile Interioare</w:t>
      </w:r>
      <w:bookmarkEnd w:id="18"/>
    </w:p>
    <w:p w14:paraId="550E673A" w14:textId="77777777" w:rsidR="004D3B62" w:rsidRPr="00727735" w:rsidRDefault="004D3B62" w:rsidP="004D3B62">
      <w:pPr>
        <w:jc w:val="both"/>
        <w:rPr>
          <w:rFonts w:cstheme="minorHAnsi"/>
        </w:rPr>
      </w:pPr>
    </w:p>
    <w:p w14:paraId="249AF47D" w14:textId="77777777" w:rsidR="004D3B62" w:rsidRPr="00727735" w:rsidRDefault="004D3B62" w:rsidP="004D3B62">
      <w:pPr>
        <w:jc w:val="both"/>
        <w:rPr>
          <w:rFonts w:cstheme="minorHAnsi"/>
        </w:rPr>
      </w:pPr>
      <w:r w:rsidRPr="00727735">
        <w:rPr>
          <w:rFonts w:cstheme="minorHAnsi"/>
        </w:rPr>
        <w:t>12.1 Instalațiile Interioare, care prin definiție sunt situate în avalul Punctului de Delimitare a Instalațiilor de Alimentare cu Apă dintre Operator și Utilizator, nu fac parte din rețelele publice de alimentare. Ele sunt realizate, exploatate și întreținute pe cheltuiala și prin grija proprietarului sau Utilizatorului, conform standardelor și normelor tehnice aplicabile.</w:t>
      </w:r>
    </w:p>
    <w:p w14:paraId="67A21FC5" w14:textId="77777777" w:rsidR="004D3B62" w:rsidRPr="00727735" w:rsidRDefault="004D3B62" w:rsidP="004D3B62">
      <w:pPr>
        <w:jc w:val="both"/>
        <w:rPr>
          <w:rFonts w:cstheme="minorHAnsi"/>
        </w:rPr>
      </w:pPr>
      <w:r>
        <w:rPr>
          <w:rFonts w:cstheme="minorHAnsi"/>
        </w:rPr>
        <w:t xml:space="preserve">12.2 </w:t>
      </w:r>
      <w:r w:rsidRPr="00727735">
        <w:rPr>
          <w:rFonts w:cstheme="minorHAnsi"/>
        </w:rPr>
        <w:t>Instalarea și întreținerea Instalațiilor Interioare sunt efectuate astfel încât să se evite orice problemă în funcționarea serviciului public, să se prevină orice posibilă comunicare cu rețelele de apă uzată sau pluvială și să se prevină utilizarea ilicită și frauduloasă a apei potabile.</w:t>
      </w:r>
    </w:p>
    <w:p w14:paraId="51A9C9E4" w14:textId="77777777" w:rsidR="004D3B62" w:rsidRPr="00727735" w:rsidRDefault="004D3B62" w:rsidP="004D3B62">
      <w:pPr>
        <w:jc w:val="both"/>
        <w:rPr>
          <w:rFonts w:cstheme="minorHAnsi"/>
        </w:rPr>
      </w:pPr>
      <w:r w:rsidRPr="00727735">
        <w:rPr>
          <w:rFonts w:cstheme="minorHAnsi"/>
        </w:rPr>
        <w:t xml:space="preserve">12.3 Utilizatorul nu poate instala nici un fel de mijloc de producție autonomă a apei potabile, printr-un puț sau un orificiu special, fără respectarea condițiilor tehnice specifice stabilite de Operator și fără obținerea autorizației din partea Autorității Delegante în Forma cerută de lege. </w:t>
      </w:r>
    </w:p>
    <w:p w14:paraId="79B31D4C" w14:textId="77777777" w:rsidR="004D3B62" w:rsidRPr="00727735" w:rsidRDefault="004D3B62" w:rsidP="004D3B62">
      <w:pPr>
        <w:jc w:val="both"/>
        <w:rPr>
          <w:rFonts w:cstheme="minorHAnsi"/>
        </w:rPr>
      </w:pPr>
      <w:r w:rsidRPr="00727735">
        <w:rPr>
          <w:rFonts w:cstheme="minorHAnsi"/>
        </w:rPr>
        <w:t>Instalațiile Interioare pot cuprinde aparate de pompare din rețele, cu condiția ca aceste aparate să respecte regulile stabilite de Operator și să fie puse în funcțiune de acord cu acesta.</w:t>
      </w:r>
    </w:p>
    <w:p w14:paraId="6777D4E8" w14:textId="77777777" w:rsidR="004D3B62" w:rsidRPr="00727735" w:rsidRDefault="004D3B62" w:rsidP="004D3B62">
      <w:pPr>
        <w:pStyle w:val="Par"/>
        <w:ind w:left="0" w:firstLine="0"/>
        <w:jc w:val="both"/>
        <w:rPr>
          <w:rFonts w:asciiTheme="minorHAnsi" w:hAnsiTheme="minorHAnsi" w:cstheme="minorHAnsi"/>
          <w:sz w:val="22"/>
          <w:szCs w:val="22"/>
        </w:rPr>
      </w:pPr>
      <w:r w:rsidRPr="00727735">
        <w:rPr>
          <w:rFonts w:asciiTheme="minorHAnsi" w:hAnsiTheme="minorHAnsi" w:cstheme="minorHAnsi"/>
          <w:sz w:val="22"/>
          <w:szCs w:val="22"/>
        </w:rPr>
        <w:t xml:space="preserve">12.4 Nu vor exista </w:t>
      </w:r>
      <w:bookmarkStart w:id="19" w:name="_Hlk104991259"/>
      <w:r w:rsidRPr="00727735">
        <w:rPr>
          <w:rFonts w:asciiTheme="minorHAnsi" w:hAnsiTheme="minorHAnsi" w:cstheme="minorHAnsi"/>
          <w:color w:val="000000"/>
          <w:sz w:val="22"/>
          <w:szCs w:val="22"/>
        </w:rPr>
        <w:t xml:space="preserve">interconectări de </w:t>
      </w:r>
      <w:bookmarkEnd w:id="19"/>
      <w:r w:rsidRPr="00727735">
        <w:rPr>
          <w:rFonts w:asciiTheme="minorHAnsi" w:hAnsiTheme="minorHAnsi" w:cstheme="minorHAnsi"/>
          <w:color w:val="000000"/>
          <w:sz w:val="22"/>
          <w:szCs w:val="22"/>
        </w:rPr>
        <w:t>nici un fel intre instalațiile interioare de apa ale unui utilizator care se alimentează din rețeaua publica si instalațiile alimentate de o sursa proprie de apa</w:t>
      </w:r>
      <w:r w:rsidRPr="00727735" w:rsidDel="008C76E4">
        <w:rPr>
          <w:rFonts w:asciiTheme="minorHAnsi" w:hAnsiTheme="minorHAnsi" w:cstheme="minorHAnsi"/>
          <w:sz w:val="22"/>
          <w:szCs w:val="22"/>
        </w:rPr>
        <w:t xml:space="preserve"> </w:t>
      </w:r>
      <w:r w:rsidRPr="00727735">
        <w:rPr>
          <w:rFonts w:asciiTheme="minorHAnsi" w:hAnsiTheme="minorHAnsi" w:cstheme="minorHAnsi"/>
          <w:sz w:val="22"/>
          <w:szCs w:val="22"/>
        </w:rPr>
        <w:t xml:space="preserve"> . Orice instalație care constituie un pericol sau un inconvenient pentru funcționarea normală a  </w:t>
      </w:r>
      <w:r w:rsidRPr="00727735">
        <w:rPr>
          <w:rFonts w:asciiTheme="minorHAnsi" w:hAnsiTheme="minorHAnsi" w:cstheme="minorHAnsi"/>
          <w:color w:val="000000"/>
          <w:sz w:val="22"/>
          <w:szCs w:val="22"/>
        </w:rPr>
        <w:t>Sistemului public de alimentare cu apă, fie va fi remediată imediat de utilizator, fie Operatorul va suspenda furnizarea serviciului către utilizator pana la remedierea situației</w:t>
      </w:r>
      <w:r w:rsidRPr="00727735">
        <w:rPr>
          <w:rFonts w:asciiTheme="minorHAnsi" w:hAnsiTheme="minorHAnsi" w:cstheme="minorHAnsi"/>
          <w:sz w:val="22"/>
          <w:szCs w:val="22"/>
        </w:rPr>
        <w:t>.</w:t>
      </w:r>
    </w:p>
    <w:p w14:paraId="7B2FC27C" w14:textId="77777777" w:rsidR="004D3B62" w:rsidRPr="00727735" w:rsidRDefault="004D3B62" w:rsidP="004D3B62">
      <w:pPr>
        <w:jc w:val="both"/>
        <w:rPr>
          <w:rFonts w:cstheme="minorHAnsi"/>
        </w:rPr>
      </w:pPr>
      <w:r w:rsidRPr="00727735">
        <w:rPr>
          <w:rFonts w:cstheme="minorHAnsi"/>
        </w:rPr>
        <w:t>12.5 Operatorul este îndreptățit să ceară Utilizatorilor să respecte standardele și normativele în vigoare.</w:t>
      </w:r>
    </w:p>
    <w:p w14:paraId="72451910" w14:textId="77777777" w:rsidR="004D3B62" w:rsidRDefault="004D3B62" w:rsidP="004D3B62">
      <w:pPr>
        <w:pStyle w:val="Titlu3"/>
        <w:ind w:right="29"/>
        <w:jc w:val="center"/>
        <w:rPr>
          <w:rFonts w:cstheme="minorHAnsi"/>
          <w:b/>
          <w:bCs/>
          <w:sz w:val="22"/>
        </w:rPr>
      </w:pPr>
    </w:p>
    <w:p w14:paraId="5FDF6B21" w14:textId="77777777" w:rsidR="004D3B62" w:rsidRPr="00727735" w:rsidRDefault="004D3B62" w:rsidP="004D3B62">
      <w:pPr>
        <w:pStyle w:val="Titlu3"/>
        <w:ind w:right="29"/>
        <w:jc w:val="center"/>
        <w:rPr>
          <w:rFonts w:cstheme="minorHAnsi"/>
          <w:b/>
          <w:bCs/>
          <w:sz w:val="22"/>
        </w:rPr>
      </w:pPr>
      <w:bookmarkStart w:id="20" w:name="_Toc159509247"/>
      <w:r w:rsidRPr="00727735">
        <w:rPr>
          <w:rFonts w:cstheme="minorHAnsi"/>
          <w:b/>
          <w:bCs/>
          <w:sz w:val="22"/>
        </w:rPr>
        <w:t>Articolul 13 - Instalații destinate uzului public</w:t>
      </w:r>
      <w:bookmarkEnd w:id="20"/>
    </w:p>
    <w:p w14:paraId="191DB59F" w14:textId="77777777" w:rsidR="004D3B62" w:rsidRPr="00727735" w:rsidRDefault="004D3B62" w:rsidP="004D3B62">
      <w:pPr>
        <w:jc w:val="both"/>
        <w:rPr>
          <w:rFonts w:cstheme="minorHAnsi"/>
        </w:rPr>
      </w:pPr>
    </w:p>
    <w:p w14:paraId="23CD4611" w14:textId="77777777" w:rsidR="004D3B62" w:rsidRPr="00727735" w:rsidRDefault="004D3B62" w:rsidP="004D3B62">
      <w:pPr>
        <w:jc w:val="both"/>
        <w:rPr>
          <w:rFonts w:cstheme="minorHAnsi"/>
        </w:rPr>
      </w:pPr>
      <w:r w:rsidRPr="00727735">
        <w:rPr>
          <w:rFonts w:cstheme="minorHAnsi"/>
        </w:rPr>
        <w:t xml:space="preserve">13.1 Instalațiile de alimentare cu apă potabilă pentru uz public - precum hidranții sau  cișmelele publice sunt considerate în cuprinsul Dispozițiilor Speciale Partea de Apă ca fiind  Instalații Interioare.  </w:t>
      </w:r>
    </w:p>
    <w:p w14:paraId="1505C196" w14:textId="77777777" w:rsidR="004D3B62" w:rsidRPr="00727735" w:rsidRDefault="004D3B62" w:rsidP="004D3B62">
      <w:pPr>
        <w:pStyle w:val="Par"/>
        <w:ind w:left="0" w:firstLine="0"/>
        <w:jc w:val="both"/>
        <w:rPr>
          <w:rFonts w:ascii="Calibri" w:hAnsi="Calibri" w:cs="Calibri"/>
          <w:sz w:val="22"/>
          <w:szCs w:val="22"/>
        </w:rPr>
      </w:pPr>
      <w:r w:rsidRPr="00727735">
        <w:rPr>
          <w:rFonts w:ascii="Calibri" w:hAnsi="Calibri"/>
          <w:color w:val="000000"/>
          <w:sz w:val="22"/>
          <w:szCs w:val="22"/>
        </w:rPr>
        <w:t>Consumul înregistrat de contoarele montate la hidranți si cișmelele publice se suporta de către Autoritatea Delegant</w:t>
      </w:r>
      <w:r>
        <w:rPr>
          <w:rFonts w:ascii="Calibri" w:hAnsi="Calibri"/>
          <w:color w:val="000000"/>
          <w:sz w:val="22"/>
          <w:szCs w:val="22"/>
        </w:rPr>
        <w:t>ă</w:t>
      </w:r>
      <w:r w:rsidRPr="00727735">
        <w:rPr>
          <w:rFonts w:ascii="Calibri" w:hAnsi="Calibri"/>
          <w:color w:val="000000"/>
          <w:sz w:val="22"/>
          <w:szCs w:val="22"/>
        </w:rPr>
        <w:t>, respectiv UAT proprietara a instalațiilor de alimentare cu apă potabilă pentru uz public.</w:t>
      </w:r>
    </w:p>
    <w:p w14:paraId="18E04EF1" w14:textId="77777777" w:rsidR="004D3B62" w:rsidRPr="00727735" w:rsidRDefault="004D3B62" w:rsidP="004D3B62">
      <w:pPr>
        <w:jc w:val="both"/>
        <w:rPr>
          <w:rFonts w:cstheme="minorHAnsi"/>
        </w:rPr>
      </w:pPr>
      <w:r w:rsidRPr="00727735">
        <w:rPr>
          <w:rFonts w:cstheme="minorHAnsi"/>
        </w:rPr>
        <w:t>13.2 Tipologia Punctelor de Delimitare a Instalațiilor de Alimentare cu Apă dintre Operator și Utilizator va fi aprobată de Operator. Acestea sunt echipate cu contoare, iar construcția și întreținerea lor sunt responsabilitatea Localităților. Alimentarea de la Punctele de Delimitare a Instalațiilor de Alimentare cu Apă dintre Operator și Utilizator este permisă doar pentru uz menajer. Operatorul este îndreptățit să întrerupă furnizarea prin Punctele de Delimitare a Instalațiilor de Alimentare cu Apă dintre Operator și Utilizator, dacă exploatarea lor se descoperă a fi defectuoasă.</w:t>
      </w:r>
    </w:p>
    <w:p w14:paraId="704136E9" w14:textId="77777777" w:rsidR="004D3B62" w:rsidRPr="00727735" w:rsidRDefault="004D3B62" w:rsidP="004D3B62">
      <w:pPr>
        <w:jc w:val="both"/>
        <w:rPr>
          <w:rFonts w:cstheme="minorHAnsi"/>
        </w:rPr>
      </w:pPr>
      <w:r w:rsidRPr="00727735">
        <w:rPr>
          <w:rFonts w:cstheme="minorHAnsi"/>
        </w:rPr>
        <w:t>13.3 Operațiile de deschidere a hidranților sunt executate cu respectarea unui grafic stabilit de comun acord între Operator și autoritățile implicate.</w:t>
      </w:r>
    </w:p>
    <w:p w14:paraId="10E46DCD" w14:textId="77777777" w:rsidR="004D3B62" w:rsidRPr="00727735" w:rsidRDefault="004D3B62" w:rsidP="004D3B62">
      <w:pPr>
        <w:rPr>
          <w:rFonts w:cstheme="minorHAnsi"/>
        </w:rPr>
      </w:pPr>
    </w:p>
    <w:p w14:paraId="26550D58" w14:textId="77777777" w:rsidR="004D3B62" w:rsidRPr="00727735" w:rsidRDefault="004D3B62" w:rsidP="004D3B62">
      <w:pPr>
        <w:pStyle w:val="Titlu3"/>
        <w:ind w:right="29"/>
        <w:jc w:val="center"/>
        <w:rPr>
          <w:rFonts w:cstheme="minorHAnsi"/>
          <w:b/>
          <w:bCs/>
          <w:sz w:val="22"/>
        </w:rPr>
      </w:pPr>
      <w:bookmarkStart w:id="21" w:name="_Toc159509248"/>
      <w:r w:rsidRPr="00727735">
        <w:rPr>
          <w:rFonts w:cstheme="minorHAnsi"/>
          <w:b/>
          <w:bCs/>
          <w:sz w:val="22"/>
        </w:rPr>
        <w:t>Articolul 14 - Inspectarea Instalațiilor Interioare</w:t>
      </w:r>
      <w:bookmarkEnd w:id="21"/>
    </w:p>
    <w:p w14:paraId="27EDA177" w14:textId="77777777" w:rsidR="004D3B62" w:rsidRPr="00727735" w:rsidRDefault="004D3B62" w:rsidP="004D3B62">
      <w:pPr>
        <w:jc w:val="both"/>
        <w:rPr>
          <w:rFonts w:cstheme="minorHAnsi"/>
        </w:rPr>
      </w:pPr>
    </w:p>
    <w:p w14:paraId="62582A6B" w14:textId="77777777" w:rsidR="004D3B62" w:rsidRPr="00727735" w:rsidRDefault="004D3B62" w:rsidP="004D3B62">
      <w:pPr>
        <w:jc w:val="both"/>
        <w:rPr>
          <w:rFonts w:cstheme="minorHAnsi"/>
        </w:rPr>
      </w:pPr>
      <w:r w:rsidRPr="00727735">
        <w:rPr>
          <w:rFonts w:cstheme="minorHAnsi"/>
        </w:rPr>
        <w:t xml:space="preserve">14.1 Apa potabilă este furnizată Utilizatorilor numai dacă aceștia respectă  </w:t>
      </w:r>
      <w:r w:rsidRPr="00727735">
        <w:rPr>
          <w:rFonts w:ascii="Calibri" w:hAnsi="Calibri"/>
          <w:color w:val="000000"/>
        </w:rPr>
        <w:t>prevederile contractului de furnizare/ prestare a serviciului de alimentare cu apa si canalizare si a Regulamentului Serviciului</w:t>
      </w:r>
      <w:r w:rsidRPr="00727735">
        <w:rPr>
          <w:rFonts w:cstheme="minorHAnsi"/>
        </w:rPr>
        <w:t>.</w:t>
      </w:r>
    </w:p>
    <w:p w14:paraId="6B60430E" w14:textId="77777777" w:rsidR="004D3B62" w:rsidRPr="00727735" w:rsidRDefault="004D3B62" w:rsidP="004D3B62">
      <w:pPr>
        <w:jc w:val="both"/>
        <w:rPr>
          <w:rFonts w:cstheme="minorHAnsi"/>
        </w:rPr>
      </w:pPr>
      <w:r w:rsidRPr="00727735">
        <w:rPr>
          <w:rFonts w:cstheme="minorHAnsi"/>
        </w:rPr>
        <w:t xml:space="preserve">14.2 După punerea sub presiune a Instalațiilor Interioare, Operatorul poate în orice moment să ceară inspecții la orice Utilizator. Un astfel de control  </w:t>
      </w:r>
      <w:r w:rsidRPr="00727735">
        <w:rPr>
          <w:rFonts w:ascii="Calibri" w:hAnsi="Calibri"/>
          <w:color w:val="000000"/>
        </w:rPr>
        <w:t>are drept scop verificarea stării instalațiilor interioare ale Utilizatorului care trebuie sa corespunda prescripțiilor tehnice avute in vedere la încheierea Contractului de furnizare/prestare a serviciului de alimentare cu apa si canalizare</w:t>
      </w:r>
      <w:r w:rsidRPr="00727735">
        <w:rPr>
          <w:rFonts w:cstheme="minorHAnsi"/>
        </w:rPr>
        <w:t>.</w:t>
      </w:r>
    </w:p>
    <w:p w14:paraId="66F95769" w14:textId="77777777" w:rsidR="004D3B62" w:rsidRPr="00727735" w:rsidRDefault="004D3B62" w:rsidP="004D3B62">
      <w:pPr>
        <w:jc w:val="both"/>
        <w:rPr>
          <w:rFonts w:cstheme="minorHAnsi"/>
        </w:rPr>
      </w:pPr>
      <w:r w:rsidRPr="00727735">
        <w:rPr>
          <w:rFonts w:cstheme="minorHAnsi"/>
        </w:rPr>
        <w:t>Atunci când cere inspectarea unei Instalații Interioare, Operatorul va indica expres motivul pentru care Instalațiile Interioare aduc atingere rețelei publice. Dacă se constată cu ocazia controlului că cererea a fost justificată, costurile inspecției sunt suportate de Utilizator. În caz contrar, costurile inspecției sunt suportate de Operator.</w:t>
      </w:r>
    </w:p>
    <w:p w14:paraId="069B4392" w14:textId="77777777" w:rsidR="004D3B62" w:rsidRPr="00727735" w:rsidRDefault="004D3B62" w:rsidP="004D3B62">
      <w:pPr>
        <w:jc w:val="both"/>
        <w:rPr>
          <w:rFonts w:cstheme="minorHAnsi"/>
        </w:rPr>
      </w:pPr>
      <w:r w:rsidRPr="00727735">
        <w:rPr>
          <w:rFonts w:cstheme="minorHAnsi"/>
        </w:rPr>
        <w:t xml:space="preserve">14.3 Operatorul poate, fără îndeplinirea altor formalități, să refuze sau să întrerupă alimentarea cu apă potabilă dacă Utilizatorul nu a dat curs cererii îndreptățite a Operatorului în termenul limită solicitat sau dacă  </w:t>
      </w:r>
      <w:r w:rsidRPr="00727735">
        <w:rPr>
          <w:rFonts w:ascii="Calibri" w:hAnsi="Calibri"/>
          <w:color w:val="000000"/>
        </w:rPr>
        <w:t>reprezentantul OR</w:t>
      </w:r>
      <w:r w:rsidRPr="00727735">
        <w:rPr>
          <w:rFonts w:cstheme="minorHAnsi"/>
        </w:rPr>
        <w:t xml:space="preserve"> descoperă că Instalațiile Interioare sunt defectuoase sau nu respectă standardele și normele aplicabile.</w:t>
      </w:r>
    </w:p>
    <w:p w14:paraId="0D7BE526" w14:textId="77777777" w:rsidR="004D3B62" w:rsidRPr="00727735" w:rsidRDefault="004D3B62" w:rsidP="004D3B62">
      <w:pPr>
        <w:jc w:val="both"/>
        <w:rPr>
          <w:rFonts w:cstheme="minorHAnsi"/>
        </w:rPr>
      </w:pPr>
      <w:r w:rsidRPr="00727735">
        <w:rPr>
          <w:rFonts w:cstheme="minorHAnsi"/>
        </w:rPr>
        <w:t>14.4 Operatorul răspunde doar pentru deficiențele Instalațiilor Interioare care se datorează Operatorului.</w:t>
      </w:r>
    </w:p>
    <w:p w14:paraId="6512A39E" w14:textId="77777777" w:rsidR="004D3B62" w:rsidRDefault="004D3B62" w:rsidP="004D3B62">
      <w:pPr>
        <w:jc w:val="both"/>
        <w:rPr>
          <w:rFonts w:cstheme="minorHAnsi"/>
        </w:rPr>
      </w:pPr>
      <w:r w:rsidRPr="00727735">
        <w:rPr>
          <w:rFonts w:cstheme="minorHAnsi"/>
        </w:rPr>
        <w:tab/>
        <w:t xml:space="preserve"> </w:t>
      </w:r>
    </w:p>
    <w:p w14:paraId="3AEDD035" w14:textId="77777777" w:rsidR="008F5F7B" w:rsidRDefault="008F5F7B" w:rsidP="004D3B62">
      <w:pPr>
        <w:jc w:val="both"/>
        <w:rPr>
          <w:rFonts w:cstheme="minorHAnsi"/>
        </w:rPr>
      </w:pPr>
    </w:p>
    <w:p w14:paraId="7461AEC7" w14:textId="77777777" w:rsidR="008F5F7B" w:rsidRPr="00727735" w:rsidRDefault="008F5F7B" w:rsidP="004D3B62">
      <w:pPr>
        <w:jc w:val="both"/>
        <w:rPr>
          <w:rFonts w:cstheme="minorHAnsi"/>
        </w:rPr>
      </w:pPr>
    </w:p>
    <w:p w14:paraId="171BC2D0" w14:textId="77777777" w:rsidR="004D3B62" w:rsidRPr="00727735" w:rsidRDefault="004D3B62" w:rsidP="004D3B62">
      <w:pPr>
        <w:pStyle w:val="Titlu3"/>
        <w:ind w:right="29"/>
        <w:jc w:val="center"/>
        <w:rPr>
          <w:rFonts w:cstheme="minorHAnsi"/>
          <w:b/>
          <w:bCs/>
          <w:sz w:val="22"/>
        </w:rPr>
      </w:pPr>
      <w:bookmarkStart w:id="22" w:name="_Toc159509249"/>
      <w:r w:rsidRPr="00727735">
        <w:rPr>
          <w:rFonts w:cstheme="minorHAnsi"/>
          <w:b/>
          <w:bCs/>
          <w:sz w:val="22"/>
        </w:rPr>
        <w:lastRenderedPageBreak/>
        <w:t>Articolul 15 - Rețelele aflate sub drumurile publice</w:t>
      </w:r>
      <w:bookmarkEnd w:id="22"/>
    </w:p>
    <w:p w14:paraId="1F0D53F2" w14:textId="77777777" w:rsidR="004D3B62" w:rsidRPr="00727735" w:rsidRDefault="004D3B62" w:rsidP="004D3B62">
      <w:pPr>
        <w:jc w:val="both"/>
        <w:rPr>
          <w:rFonts w:cstheme="minorHAnsi"/>
        </w:rPr>
      </w:pPr>
    </w:p>
    <w:p w14:paraId="5D5A2F19" w14:textId="77777777" w:rsidR="004D3B62" w:rsidRPr="00727735" w:rsidRDefault="004D3B62" w:rsidP="004D3B62">
      <w:pPr>
        <w:jc w:val="both"/>
        <w:rPr>
          <w:rFonts w:cstheme="minorHAnsi"/>
        </w:rPr>
      </w:pPr>
      <w:r w:rsidRPr="00727735">
        <w:rPr>
          <w:rFonts w:cstheme="minorHAnsi"/>
        </w:rPr>
        <w:t xml:space="preserve">15.1. Operatorul va asigura ca drumurile și pavajul să fie refăcute și readuse la o stare </w:t>
      </w:r>
      <w:r w:rsidRPr="00727735">
        <w:rPr>
          <w:rFonts w:ascii="Calibri" w:hAnsi="Calibri"/>
          <w:color w:val="000000"/>
        </w:rPr>
        <w:t>inițială</w:t>
      </w:r>
      <w:r w:rsidRPr="00727735">
        <w:rPr>
          <w:rFonts w:cstheme="minorHAnsi"/>
        </w:rPr>
        <w:t xml:space="preserve"> în  acele locuri unde au fost săpate șanțuri conform </w:t>
      </w:r>
      <w:r w:rsidRPr="00EF6B27">
        <w:rPr>
          <w:rFonts w:cstheme="minorHAnsi"/>
        </w:rPr>
        <w:t>Articolului 20.5</w:t>
      </w:r>
      <w:r w:rsidRPr="007837F0">
        <w:rPr>
          <w:rFonts w:cstheme="minorHAnsi"/>
          <w:color w:val="00B0F0"/>
        </w:rPr>
        <w:t xml:space="preserve"> </w:t>
      </w:r>
      <w:r w:rsidRPr="00727735">
        <w:rPr>
          <w:rFonts w:cstheme="minorHAnsi"/>
        </w:rPr>
        <w:t>din Dispozițiile Speciale Partea Comună și a normelor privind drumurile.</w:t>
      </w:r>
    </w:p>
    <w:p w14:paraId="67CDB728" w14:textId="77777777" w:rsidR="004D3B62" w:rsidRPr="00727735" w:rsidRDefault="004D3B62" w:rsidP="004D3B62">
      <w:pPr>
        <w:jc w:val="both"/>
        <w:rPr>
          <w:rFonts w:cstheme="minorHAnsi"/>
        </w:rPr>
      </w:pPr>
      <w:r w:rsidRPr="00727735">
        <w:rPr>
          <w:rFonts w:cstheme="minorHAnsi"/>
        </w:rPr>
        <w:t>15.2. Autoritatea Deleganta va asigura readucerea rețelelor de alimentare cu apă și de canalizare în starea lor inițială atunci când acestea suferă prejudicii ca urmare a lucrărilor de reabilitare a infrastructurii. Autoritatea Deleganta și Operatorul au obligația de informare reciprocă asupra lucrărilor întreprinse care pot afecta rețelele de alimentare cu apă și de canalizare.</w:t>
      </w:r>
    </w:p>
    <w:p w14:paraId="59F87B02" w14:textId="77777777" w:rsidR="004D3B62" w:rsidRPr="00EF6B27" w:rsidRDefault="004D3B62" w:rsidP="004D3B62">
      <w:pPr>
        <w:pStyle w:val="Listparagraf"/>
        <w:numPr>
          <w:ilvl w:val="1"/>
          <w:numId w:val="2"/>
        </w:numPr>
        <w:jc w:val="both"/>
        <w:rPr>
          <w:rFonts w:cstheme="minorHAnsi"/>
        </w:rPr>
      </w:pPr>
      <w:r w:rsidRPr="00EF6B27">
        <w:rPr>
          <w:rFonts w:cstheme="minorHAnsi"/>
        </w:rPr>
        <w:t>Operatorul are obligația de a obține autorizațiile prevăzute de legislația în vigoare.</w:t>
      </w:r>
    </w:p>
    <w:p w14:paraId="2C93D0C6" w14:textId="77777777" w:rsidR="004D3B62" w:rsidRPr="00EF6B27" w:rsidRDefault="004D3B62" w:rsidP="004D3B62">
      <w:pPr>
        <w:spacing w:after="120" w:line="240" w:lineRule="auto"/>
        <w:jc w:val="both"/>
        <w:rPr>
          <w:rFonts w:ascii="Calibri" w:hAnsi="Calibri"/>
          <w:color w:val="000000"/>
        </w:rPr>
      </w:pPr>
      <w:r>
        <w:rPr>
          <w:rFonts w:ascii="Calibri" w:hAnsi="Calibri"/>
          <w:color w:val="000000"/>
        </w:rPr>
        <w:t xml:space="preserve">15.4 </w:t>
      </w:r>
      <w:r w:rsidRPr="00EF6B27">
        <w:rPr>
          <w:rFonts w:ascii="Calibri" w:hAnsi="Calibri"/>
          <w:color w:val="000000"/>
        </w:rPr>
        <w:t>Deteriorarea rețelelor ca urmare a unor lucrări de reabilitare a infrastructurii  se remediază de către si pe cheltuiala celui care a cauzat deteriorarea, in caz contrar de către OR, cu obligația de a fi suportate de cel care a cauzat deteriorarea.</w:t>
      </w:r>
    </w:p>
    <w:p w14:paraId="3DBCF5A0" w14:textId="77777777" w:rsidR="004D3B62" w:rsidRPr="00727735" w:rsidRDefault="004D3B62" w:rsidP="004D3B62">
      <w:pPr>
        <w:pStyle w:val="Parsuite"/>
        <w:ind w:hanging="567"/>
        <w:jc w:val="both"/>
        <w:rPr>
          <w:rFonts w:ascii="Calibri" w:hAnsi="Calibri" w:cs="Calibri"/>
          <w:b/>
          <w:sz w:val="22"/>
          <w:szCs w:val="22"/>
        </w:rPr>
      </w:pPr>
    </w:p>
    <w:p w14:paraId="1527CFB9" w14:textId="77777777" w:rsidR="004D3B62" w:rsidRPr="00727735" w:rsidRDefault="004D3B62" w:rsidP="004D3B62">
      <w:pPr>
        <w:pStyle w:val="Titlu3"/>
        <w:ind w:right="29"/>
        <w:jc w:val="center"/>
        <w:rPr>
          <w:rFonts w:cstheme="minorHAnsi"/>
          <w:b/>
          <w:bCs/>
          <w:sz w:val="22"/>
        </w:rPr>
      </w:pPr>
      <w:bookmarkStart w:id="23" w:name="_Toc476137014"/>
      <w:bookmarkStart w:id="24" w:name="_Toc38633340"/>
      <w:bookmarkStart w:id="25" w:name="_Toc159509250"/>
      <w:r w:rsidRPr="00727735">
        <w:rPr>
          <w:rFonts w:cstheme="minorHAnsi"/>
          <w:b/>
          <w:bCs/>
          <w:sz w:val="22"/>
        </w:rPr>
        <w:t>Articolul 1</w:t>
      </w:r>
      <w:r>
        <w:rPr>
          <w:rFonts w:cstheme="minorHAnsi"/>
          <w:b/>
          <w:bCs/>
          <w:sz w:val="22"/>
        </w:rPr>
        <w:t>6</w:t>
      </w:r>
      <w:r w:rsidRPr="00727735">
        <w:rPr>
          <w:rFonts w:cstheme="minorHAnsi"/>
          <w:b/>
          <w:bCs/>
          <w:sz w:val="22"/>
        </w:rPr>
        <w:t xml:space="preserve"> – Managementul </w:t>
      </w:r>
      <w:bookmarkEnd w:id="23"/>
      <w:r w:rsidRPr="00727735">
        <w:rPr>
          <w:rFonts w:cstheme="minorHAnsi"/>
          <w:b/>
          <w:bCs/>
          <w:sz w:val="22"/>
        </w:rPr>
        <w:t>nămolurilor</w:t>
      </w:r>
      <w:bookmarkEnd w:id="24"/>
      <w:bookmarkEnd w:id="25"/>
      <w:r w:rsidRPr="00727735">
        <w:rPr>
          <w:rFonts w:cstheme="minorHAnsi"/>
          <w:b/>
          <w:bCs/>
          <w:sz w:val="22"/>
        </w:rPr>
        <w:t xml:space="preserve"> </w:t>
      </w:r>
    </w:p>
    <w:p w14:paraId="3358A275" w14:textId="77777777" w:rsidR="004D3B62" w:rsidRDefault="004D3B62" w:rsidP="004D3B62">
      <w:pPr>
        <w:tabs>
          <w:tab w:val="left" w:pos="90"/>
        </w:tabs>
        <w:spacing w:after="120" w:line="240" w:lineRule="auto"/>
        <w:jc w:val="both"/>
      </w:pPr>
    </w:p>
    <w:p w14:paraId="6A5D2975" w14:textId="77777777" w:rsidR="004D3B62" w:rsidRPr="00727735" w:rsidRDefault="004D3B62" w:rsidP="004D3B62">
      <w:pPr>
        <w:tabs>
          <w:tab w:val="left" w:pos="90"/>
        </w:tabs>
        <w:spacing w:after="120" w:line="240" w:lineRule="auto"/>
        <w:jc w:val="both"/>
        <w:rPr>
          <w:rFonts w:ascii="Calibri" w:hAnsi="Calibri"/>
          <w:color w:val="000000"/>
        </w:rPr>
      </w:pPr>
      <w:r>
        <w:t>16.1</w:t>
      </w:r>
      <w:r w:rsidRPr="00727735">
        <w:rPr>
          <w:rFonts w:ascii="Calibri" w:hAnsi="Calibri"/>
          <w:color w:val="000000"/>
        </w:rPr>
        <w:tab/>
        <w:t>Nămolurile provenite din stațiile de tratare a apei, se tratează si se prelucrează in vederea neutralizării, deshidratării, depozitarii controlate sau valorificării, potrivit reglementarilor legale in vigoare privind protecția si conservarea mediului, respectiv igiena si sănătatea populației.</w:t>
      </w:r>
    </w:p>
    <w:p w14:paraId="130C6E3C" w14:textId="77777777" w:rsidR="004D3B62" w:rsidRPr="00727735" w:rsidRDefault="004D3B62" w:rsidP="004D3B62">
      <w:pPr>
        <w:rPr>
          <w:rFonts w:cstheme="minorHAnsi"/>
        </w:rPr>
      </w:pPr>
    </w:p>
    <w:p w14:paraId="5EEDA985" w14:textId="77777777" w:rsidR="004D3B62" w:rsidRPr="00727735" w:rsidRDefault="004D3B62" w:rsidP="004D3B62">
      <w:pPr>
        <w:pStyle w:val="Titlu1"/>
        <w:jc w:val="center"/>
        <w:rPr>
          <w:rFonts w:asciiTheme="minorHAnsi" w:hAnsiTheme="minorHAnsi" w:cstheme="minorHAnsi"/>
          <w:b/>
          <w:bCs/>
          <w:color w:val="auto"/>
          <w:sz w:val="24"/>
          <w:szCs w:val="24"/>
        </w:rPr>
      </w:pPr>
      <w:bookmarkStart w:id="26" w:name="_Toc159509251"/>
      <w:r w:rsidRPr="00727735">
        <w:rPr>
          <w:rFonts w:asciiTheme="minorHAnsi" w:hAnsiTheme="minorHAnsi" w:cstheme="minorHAnsi"/>
          <w:b/>
          <w:bCs/>
          <w:color w:val="auto"/>
          <w:sz w:val="24"/>
          <w:szCs w:val="24"/>
        </w:rPr>
        <w:t>TITLUL III - PRETUL</w:t>
      </w:r>
      <w:bookmarkEnd w:id="26"/>
    </w:p>
    <w:p w14:paraId="5E8D3638" w14:textId="77777777" w:rsidR="004D3B62" w:rsidRPr="00727735" w:rsidRDefault="004D3B62" w:rsidP="004D3B62">
      <w:pPr>
        <w:jc w:val="center"/>
        <w:rPr>
          <w:rFonts w:cstheme="minorHAnsi"/>
          <w:b/>
        </w:rPr>
      </w:pPr>
    </w:p>
    <w:p w14:paraId="6A65F98D" w14:textId="77777777" w:rsidR="004D3B62" w:rsidRPr="00727735" w:rsidRDefault="004D3B62" w:rsidP="004D3B62">
      <w:pPr>
        <w:pStyle w:val="Titlu3"/>
        <w:ind w:right="29"/>
        <w:jc w:val="center"/>
        <w:rPr>
          <w:rFonts w:cstheme="minorHAnsi"/>
          <w:b/>
          <w:bCs/>
          <w:sz w:val="22"/>
        </w:rPr>
      </w:pPr>
      <w:bookmarkStart w:id="27" w:name="_Toc159509252"/>
      <w:r w:rsidRPr="00727735">
        <w:rPr>
          <w:rFonts w:cstheme="minorHAnsi"/>
          <w:b/>
          <w:bCs/>
          <w:sz w:val="22"/>
        </w:rPr>
        <w:t>Articolul 1</w:t>
      </w:r>
      <w:r>
        <w:rPr>
          <w:rFonts w:cstheme="minorHAnsi"/>
          <w:b/>
          <w:bCs/>
          <w:sz w:val="22"/>
        </w:rPr>
        <w:t>7</w:t>
      </w:r>
      <w:r w:rsidRPr="00727735">
        <w:rPr>
          <w:rFonts w:cstheme="minorHAnsi"/>
          <w:b/>
          <w:bCs/>
          <w:sz w:val="22"/>
        </w:rPr>
        <w:t xml:space="preserve"> — Reguli</w:t>
      </w:r>
      <w:bookmarkEnd w:id="27"/>
    </w:p>
    <w:p w14:paraId="6523960C" w14:textId="77777777" w:rsidR="004D3B62" w:rsidRPr="00727735" w:rsidRDefault="004D3B62" w:rsidP="004D3B62">
      <w:pPr>
        <w:jc w:val="both"/>
        <w:rPr>
          <w:rFonts w:cstheme="minorHAnsi"/>
        </w:rPr>
      </w:pPr>
    </w:p>
    <w:p w14:paraId="214045EB" w14:textId="77777777" w:rsidR="004D3B62" w:rsidRPr="00E626E3" w:rsidRDefault="004D3B62" w:rsidP="004D3B62">
      <w:pPr>
        <w:jc w:val="both"/>
        <w:rPr>
          <w:rFonts w:cstheme="minorHAnsi"/>
        </w:rPr>
      </w:pPr>
      <w:bookmarkStart w:id="28" w:name="_Hlk122076843"/>
      <w:r w:rsidRPr="00727735">
        <w:rPr>
          <w:rFonts w:cstheme="minorHAnsi"/>
        </w:rPr>
        <w:t>1</w:t>
      </w:r>
      <w:r>
        <w:rPr>
          <w:rFonts w:cstheme="minorHAnsi"/>
        </w:rPr>
        <w:t>7</w:t>
      </w:r>
      <w:r w:rsidRPr="00727735">
        <w:rPr>
          <w:rFonts w:cstheme="minorHAnsi"/>
        </w:rPr>
        <w:t xml:space="preserve">.1 La data Intrării în Vigoare a Contractului, Operatorul va aplica prețul indicat în  </w:t>
      </w:r>
      <w:r w:rsidRPr="00E626E3">
        <w:rPr>
          <w:rFonts w:cstheme="minorHAnsi"/>
        </w:rPr>
        <w:t>Articolul 37 – Preturile, Tarifele si alte surse de venit din Dispozițiile Generale.</w:t>
      </w:r>
    </w:p>
    <w:bookmarkEnd w:id="28"/>
    <w:p w14:paraId="39C71001" w14:textId="77777777" w:rsidR="004D3B62" w:rsidRPr="00727735" w:rsidRDefault="004D3B62" w:rsidP="004D3B62">
      <w:pPr>
        <w:jc w:val="both"/>
        <w:rPr>
          <w:rFonts w:cstheme="minorHAnsi"/>
        </w:rPr>
      </w:pPr>
      <w:r w:rsidRPr="00727735">
        <w:rPr>
          <w:rFonts w:cstheme="minorHAnsi"/>
        </w:rPr>
        <w:t>1</w:t>
      </w:r>
      <w:r>
        <w:rPr>
          <w:rFonts w:cstheme="minorHAnsi"/>
        </w:rPr>
        <w:t>7</w:t>
      </w:r>
      <w:r w:rsidRPr="00727735">
        <w:rPr>
          <w:rFonts w:cstheme="minorHAnsi"/>
        </w:rPr>
        <w:t xml:space="preserve">.2 Modificările/ajustările prețului se efectuează conform </w:t>
      </w:r>
      <w:r w:rsidRPr="00E626E3">
        <w:rPr>
          <w:rFonts w:cstheme="minorHAnsi"/>
        </w:rPr>
        <w:t>Articolului 37</w:t>
      </w:r>
      <w:r w:rsidRPr="008534BC">
        <w:rPr>
          <w:rFonts w:cstheme="minorHAnsi"/>
        </w:rPr>
        <w:t xml:space="preserve"> </w:t>
      </w:r>
      <w:r w:rsidRPr="00727735">
        <w:rPr>
          <w:rFonts w:cstheme="minorHAnsi"/>
        </w:rPr>
        <w:t>- Preturile, Tarifele si alte surse de venit din Dispozițiile Generale.</w:t>
      </w:r>
    </w:p>
    <w:p w14:paraId="24BDC2B8" w14:textId="77777777" w:rsidR="004D3B62" w:rsidRPr="00727735" w:rsidRDefault="004D3B62" w:rsidP="004D3B62">
      <w:pPr>
        <w:jc w:val="both"/>
        <w:rPr>
          <w:rFonts w:cstheme="minorHAnsi"/>
        </w:rPr>
      </w:pPr>
      <w:r w:rsidRPr="00727735">
        <w:rPr>
          <w:rFonts w:cstheme="minorHAnsi"/>
        </w:rPr>
        <w:t>1</w:t>
      </w:r>
      <w:r>
        <w:rPr>
          <w:rFonts w:cstheme="minorHAnsi"/>
        </w:rPr>
        <w:t>7</w:t>
      </w:r>
      <w:r w:rsidRPr="00727735">
        <w:rPr>
          <w:rFonts w:cstheme="minorHAnsi"/>
        </w:rPr>
        <w:t>.3 Utilizatorii vor fi facturați pe baza înregistrărilor contoarelor de Branșament și, prin excepție, în sistem paușal atunci când nu există contoare de Branșament, până la instalarea acestora.</w:t>
      </w:r>
    </w:p>
    <w:p w14:paraId="1EE3C3D8" w14:textId="77777777" w:rsidR="004D3B62" w:rsidRDefault="004D3B62" w:rsidP="004D3B62">
      <w:pPr>
        <w:rPr>
          <w:rFonts w:cstheme="minorHAnsi"/>
        </w:rPr>
      </w:pPr>
    </w:p>
    <w:p w14:paraId="47E9BE88" w14:textId="77777777" w:rsidR="008F5F7B" w:rsidRDefault="008F5F7B" w:rsidP="004D3B62">
      <w:pPr>
        <w:rPr>
          <w:rFonts w:cstheme="minorHAnsi"/>
        </w:rPr>
      </w:pPr>
    </w:p>
    <w:p w14:paraId="2910727D" w14:textId="77777777" w:rsidR="008F5F7B" w:rsidRDefault="008F5F7B" w:rsidP="004D3B62">
      <w:pPr>
        <w:rPr>
          <w:rFonts w:cstheme="minorHAnsi"/>
        </w:rPr>
      </w:pPr>
    </w:p>
    <w:p w14:paraId="1DFF2730" w14:textId="77777777" w:rsidR="008F5F7B" w:rsidRDefault="008F5F7B" w:rsidP="004D3B62">
      <w:pPr>
        <w:rPr>
          <w:rFonts w:cstheme="minorHAnsi"/>
        </w:rPr>
      </w:pPr>
    </w:p>
    <w:p w14:paraId="6D6E09D8" w14:textId="77777777" w:rsidR="008F5F7B" w:rsidRPr="00727735" w:rsidRDefault="008F5F7B" w:rsidP="004D3B62">
      <w:pPr>
        <w:rPr>
          <w:rFonts w:cstheme="minorHAnsi"/>
        </w:rPr>
      </w:pPr>
    </w:p>
    <w:p w14:paraId="22DCF562" w14:textId="77777777" w:rsidR="004D3B62" w:rsidRPr="00727735" w:rsidRDefault="004D3B62" w:rsidP="004D3B62">
      <w:pPr>
        <w:pStyle w:val="Titlu1"/>
        <w:jc w:val="center"/>
        <w:rPr>
          <w:rFonts w:asciiTheme="minorHAnsi" w:hAnsiTheme="minorHAnsi" w:cstheme="minorHAnsi"/>
          <w:b/>
          <w:bCs/>
          <w:color w:val="auto"/>
          <w:sz w:val="24"/>
          <w:szCs w:val="24"/>
        </w:rPr>
      </w:pPr>
      <w:bookmarkStart w:id="29" w:name="_Toc159509253"/>
      <w:r w:rsidRPr="00727735">
        <w:rPr>
          <w:rFonts w:asciiTheme="minorHAnsi" w:hAnsiTheme="minorHAnsi" w:cstheme="minorHAnsi"/>
          <w:b/>
          <w:bCs/>
          <w:color w:val="auto"/>
          <w:sz w:val="24"/>
          <w:szCs w:val="24"/>
        </w:rPr>
        <w:lastRenderedPageBreak/>
        <w:t>TITLUL IV - CALITATEA SERVICIULUI FURNIZAT UTILIZATORILOR</w:t>
      </w:r>
      <w:bookmarkEnd w:id="29"/>
    </w:p>
    <w:p w14:paraId="11BE881F" w14:textId="77777777" w:rsidR="004D3B62" w:rsidRPr="00727735" w:rsidRDefault="004D3B62" w:rsidP="004D3B62">
      <w:pPr>
        <w:jc w:val="center"/>
        <w:rPr>
          <w:rFonts w:cstheme="minorHAnsi"/>
          <w:b/>
        </w:rPr>
      </w:pPr>
    </w:p>
    <w:p w14:paraId="5578C6BB" w14:textId="77777777" w:rsidR="004D3B62" w:rsidRPr="00727735" w:rsidRDefault="004D3B62" w:rsidP="004D3B62">
      <w:pPr>
        <w:pStyle w:val="Titlu3"/>
        <w:ind w:right="29"/>
        <w:jc w:val="center"/>
        <w:rPr>
          <w:rFonts w:cstheme="minorHAnsi"/>
          <w:b/>
          <w:bCs/>
          <w:sz w:val="22"/>
        </w:rPr>
      </w:pPr>
      <w:bookmarkStart w:id="30" w:name="_Toc159509254"/>
      <w:r w:rsidRPr="00727735">
        <w:rPr>
          <w:rFonts w:cstheme="minorHAnsi"/>
          <w:b/>
          <w:bCs/>
          <w:sz w:val="22"/>
        </w:rPr>
        <w:t>Articolul 1</w:t>
      </w:r>
      <w:r>
        <w:rPr>
          <w:rFonts w:cstheme="minorHAnsi"/>
          <w:b/>
          <w:bCs/>
          <w:sz w:val="22"/>
        </w:rPr>
        <w:t>8</w:t>
      </w:r>
      <w:r w:rsidRPr="00727735">
        <w:rPr>
          <w:rFonts w:cstheme="minorHAnsi"/>
          <w:b/>
          <w:bCs/>
          <w:sz w:val="22"/>
        </w:rPr>
        <w:t xml:space="preserve"> — Standardele de alimentare</w:t>
      </w:r>
      <w:bookmarkEnd w:id="30"/>
    </w:p>
    <w:p w14:paraId="156CD9FD" w14:textId="77777777" w:rsidR="004D3B62" w:rsidRPr="00727735" w:rsidRDefault="004D3B62" w:rsidP="004D3B62">
      <w:pPr>
        <w:jc w:val="both"/>
        <w:rPr>
          <w:rFonts w:cstheme="minorHAnsi"/>
        </w:rPr>
      </w:pPr>
    </w:p>
    <w:p w14:paraId="0BF38186" w14:textId="77777777" w:rsidR="004D3B62" w:rsidRPr="00727735" w:rsidRDefault="004D3B62" w:rsidP="004D3B62">
      <w:pPr>
        <w:jc w:val="both"/>
        <w:rPr>
          <w:rFonts w:cstheme="minorHAnsi"/>
        </w:rPr>
      </w:pPr>
      <w:r w:rsidRPr="00727735">
        <w:rPr>
          <w:rFonts w:cstheme="minorHAnsi"/>
        </w:rPr>
        <w:t>1</w:t>
      </w:r>
      <w:r>
        <w:rPr>
          <w:rFonts w:cstheme="minorHAnsi"/>
        </w:rPr>
        <w:t>8</w:t>
      </w:r>
      <w:r w:rsidRPr="00727735">
        <w:rPr>
          <w:rFonts w:cstheme="minorHAnsi"/>
        </w:rPr>
        <w:t xml:space="preserve">.1 Operatorul este obligat să furnizeze alimentarea cu apă potabilă conform standardelor de calitate, presiune și temperatură prevăzute în </w:t>
      </w:r>
      <w:r w:rsidRPr="00904D87">
        <w:rPr>
          <w:rFonts w:cstheme="minorHAnsi"/>
        </w:rPr>
        <w:t>Articolul 8</w:t>
      </w:r>
      <w:r w:rsidRPr="00727735">
        <w:rPr>
          <w:rFonts w:cstheme="minorHAnsi"/>
        </w:rPr>
        <w:t xml:space="preserve"> de mai sus, fără a limita aplicarea </w:t>
      </w:r>
      <w:r w:rsidRPr="00904D87">
        <w:rPr>
          <w:rFonts w:cstheme="minorHAnsi"/>
        </w:rPr>
        <w:t xml:space="preserve">Articolului 40.2 </w:t>
      </w:r>
      <w:r w:rsidRPr="00727735">
        <w:rPr>
          <w:rFonts w:cstheme="minorHAnsi"/>
        </w:rPr>
        <w:t>din Dispozițiile Speciale — Partea Comună.</w:t>
      </w:r>
    </w:p>
    <w:p w14:paraId="17BCB784" w14:textId="77777777" w:rsidR="004D3B62" w:rsidRPr="00727735" w:rsidRDefault="004D3B62" w:rsidP="004D3B62">
      <w:pPr>
        <w:jc w:val="both"/>
        <w:rPr>
          <w:rFonts w:cstheme="minorHAnsi"/>
        </w:rPr>
      </w:pPr>
      <w:r w:rsidRPr="00727735">
        <w:rPr>
          <w:rFonts w:cstheme="minorHAnsi"/>
        </w:rPr>
        <w:t>1</w:t>
      </w:r>
      <w:r>
        <w:rPr>
          <w:rFonts w:cstheme="minorHAnsi"/>
        </w:rPr>
        <w:t>8</w:t>
      </w:r>
      <w:r w:rsidRPr="00727735">
        <w:rPr>
          <w:rFonts w:cstheme="minorHAnsi"/>
        </w:rPr>
        <w:t xml:space="preserve">.2 Controalele  </w:t>
      </w:r>
      <w:r w:rsidRPr="00727735">
        <w:rPr>
          <w:rFonts w:ascii="Calibri" w:hAnsi="Calibri"/>
          <w:color w:val="000000"/>
        </w:rPr>
        <w:t>privind respectarea</w:t>
      </w:r>
      <w:r w:rsidRPr="00727735">
        <w:rPr>
          <w:rFonts w:cstheme="minorHAnsi"/>
        </w:rPr>
        <w:t xml:space="preserve"> calității apei potabile și a standardelor de securitate </w:t>
      </w:r>
      <w:r w:rsidRPr="00727735">
        <w:rPr>
          <w:rFonts w:ascii="Calibri" w:hAnsi="Calibri"/>
          <w:color w:val="000000"/>
        </w:rPr>
        <w:t>sunt efectuate de către autorități responsabile, stabilite prin lege</w:t>
      </w:r>
      <w:r w:rsidRPr="00727735">
        <w:rPr>
          <w:rFonts w:cstheme="minorHAnsi"/>
        </w:rPr>
        <w:t>.</w:t>
      </w:r>
    </w:p>
    <w:p w14:paraId="3DD90185" w14:textId="06070F55" w:rsidR="004D3B62" w:rsidRPr="00727735" w:rsidRDefault="004D3B62" w:rsidP="004D3B62">
      <w:pPr>
        <w:jc w:val="both"/>
        <w:rPr>
          <w:rFonts w:cstheme="minorHAnsi"/>
        </w:rPr>
      </w:pPr>
      <w:r w:rsidRPr="00727735">
        <w:rPr>
          <w:rFonts w:cstheme="minorHAnsi"/>
        </w:rPr>
        <w:t>1</w:t>
      </w:r>
      <w:r>
        <w:rPr>
          <w:rFonts w:cstheme="minorHAnsi"/>
        </w:rPr>
        <w:t>8</w:t>
      </w:r>
      <w:r w:rsidRPr="00727735">
        <w:rPr>
          <w:rFonts w:cstheme="minorHAnsi"/>
        </w:rPr>
        <w:t xml:space="preserve">.3 </w:t>
      </w:r>
      <w:del w:id="31" w:author="Anca Bors" w:date="2024-03-08T14:54:00Z" w16du:dateUtc="2024-03-08T12:54:00Z">
        <w:r w:rsidRPr="00BE0E49" w:rsidDel="00BE0E49">
          <w:rPr>
            <w:rFonts w:cstheme="minorHAnsi"/>
            <w:rPrChange w:id="32" w:author="Anca Bors" w:date="2024-03-08T14:54:00Z" w16du:dateUtc="2024-03-08T12:54:00Z">
              <w:rPr>
                <w:rFonts w:cstheme="minorHAnsi"/>
                <w:highlight w:val="red"/>
              </w:rPr>
            </w:rPrChange>
          </w:rPr>
          <w:delText xml:space="preserve">În termen de 12 (douăsprezece) luni de la Data Intrării în Vigoare, Autoritatea Delegantă și Operatorul vor conveni asupra  </w:delText>
        </w:r>
        <w:r w:rsidRPr="00BE0E49" w:rsidDel="00BE0E49">
          <w:rPr>
            <w:rFonts w:cstheme="minorHAnsi"/>
            <w:rPrChange w:id="33" w:author="Anca Bors" w:date="2024-03-08T14:54:00Z" w16du:dateUtc="2024-03-08T12:54:00Z">
              <w:rPr>
                <w:rFonts w:ascii="Calibri" w:hAnsi="Calibri"/>
                <w:color w:val="000000"/>
                <w:highlight w:val="red"/>
              </w:rPr>
            </w:rPrChange>
          </w:rPr>
          <w:delText>masurilor pentru</w:delText>
        </w:r>
        <w:r w:rsidRPr="00BE0E49" w:rsidDel="00BE0E49">
          <w:rPr>
            <w:rFonts w:cstheme="minorHAnsi"/>
            <w:rPrChange w:id="34" w:author="Anca Bors" w:date="2024-03-08T14:54:00Z" w16du:dateUtc="2024-03-08T12:54:00Z">
              <w:rPr>
                <w:rFonts w:cstheme="minorHAnsi"/>
                <w:highlight w:val="red"/>
              </w:rPr>
            </w:rPrChange>
          </w:rPr>
          <w:delText xml:space="preserve"> asigurarea calității alimentării cu apă potabilă, precum și respectării standardelor sanitare și de securitate pentru Utilizatori.</w:delText>
        </w:r>
        <w:r w:rsidRPr="00727735" w:rsidDel="00BE0E49">
          <w:rPr>
            <w:rFonts w:cstheme="minorHAnsi"/>
          </w:rPr>
          <w:delText xml:space="preserve"> </w:delText>
        </w:r>
      </w:del>
      <w:ins w:id="35" w:author="Anca Bors" w:date="2024-03-08T14:54:00Z" w16du:dateUtc="2024-03-08T12:54:00Z">
        <w:r w:rsidR="00BE0E49" w:rsidRPr="00BE0E49">
          <w:rPr>
            <w:rFonts w:cstheme="minorHAnsi"/>
            <w:rPrChange w:id="36" w:author="Anca Bors" w:date="2024-03-08T14:54:00Z" w16du:dateUtc="2024-03-08T12:54:00Z">
              <w:rPr>
                <w:rFonts w:asciiTheme="majorHAnsi" w:hAnsiTheme="majorHAnsi" w:cs="Times New Roman"/>
                <w:color w:val="00B0F0"/>
                <w:sz w:val="24"/>
                <w:szCs w:val="24"/>
              </w:rPr>
            </w:rPrChange>
          </w:rPr>
          <w:t>La preluarea fiecărei Zone Locuite, Autoritatea Deleganta și Delegatul vor conveni asupra măsurilor pentru asigurarea calității Serviciului de Alimentare cu Apă, precum și respectării standardelor sanitare și de securitate pentru Utilizatorii zona din respectiva Zonă Locuită.</w:t>
        </w:r>
      </w:ins>
    </w:p>
    <w:p w14:paraId="491C187E" w14:textId="77777777" w:rsidR="004D3B62" w:rsidRPr="00727735" w:rsidRDefault="004D3B62" w:rsidP="004D3B62">
      <w:pPr>
        <w:rPr>
          <w:rFonts w:cstheme="minorHAnsi"/>
        </w:rPr>
      </w:pPr>
      <w:r w:rsidRPr="00727735">
        <w:rPr>
          <w:rFonts w:cstheme="minorHAnsi"/>
        </w:rPr>
        <w:tab/>
        <w:t xml:space="preserve"> </w:t>
      </w:r>
    </w:p>
    <w:p w14:paraId="55E4770F" w14:textId="77777777" w:rsidR="004D3B62" w:rsidRPr="00727735" w:rsidRDefault="004D3B62" w:rsidP="004D3B62">
      <w:pPr>
        <w:pStyle w:val="Titlu3"/>
        <w:ind w:right="29"/>
        <w:jc w:val="center"/>
        <w:rPr>
          <w:rFonts w:cstheme="minorHAnsi"/>
          <w:b/>
          <w:bCs/>
          <w:sz w:val="22"/>
        </w:rPr>
      </w:pPr>
      <w:bookmarkStart w:id="37" w:name="_Toc159509255"/>
      <w:r w:rsidRPr="00727735">
        <w:rPr>
          <w:rFonts w:cstheme="minorHAnsi"/>
          <w:b/>
          <w:bCs/>
          <w:sz w:val="22"/>
        </w:rPr>
        <w:t>Articolul 1</w:t>
      </w:r>
      <w:r>
        <w:rPr>
          <w:rFonts w:cstheme="minorHAnsi"/>
          <w:b/>
          <w:bCs/>
          <w:sz w:val="22"/>
        </w:rPr>
        <w:t>9</w:t>
      </w:r>
      <w:r w:rsidRPr="00727735">
        <w:rPr>
          <w:rFonts w:cstheme="minorHAnsi"/>
          <w:b/>
          <w:bCs/>
          <w:sz w:val="22"/>
        </w:rPr>
        <w:t xml:space="preserve"> - Întreruperile Serviciului</w:t>
      </w:r>
      <w:bookmarkEnd w:id="37"/>
    </w:p>
    <w:p w14:paraId="38B859C2" w14:textId="77777777" w:rsidR="004D3B62" w:rsidRPr="00727735" w:rsidRDefault="004D3B62" w:rsidP="004D3B62">
      <w:pPr>
        <w:jc w:val="both"/>
        <w:rPr>
          <w:rFonts w:cstheme="minorHAnsi"/>
        </w:rPr>
      </w:pPr>
    </w:p>
    <w:p w14:paraId="1358431E" w14:textId="77777777" w:rsidR="004D3B62" w:rsidRPr="00727735" w:rsidRDefault="004D3B62" w:rsidP="004D3B62">
      <w:pPr>
        <w:jc w:val="both"/>
        <w:rPr>
          <w:rFonts w:cstheme="minorHAnsi"/>
        </w:rPr>
      </w:pPr>
      <w:r w:rsidRPr="00727735">
        <w:rPr>
          <w:rFonts w:cstheme="minorHAnsi"/>
        </w:rPr>
        <w:t>1</w:t>
      </w:r>
      <w:r>
        <w:rPr>
          <w:rFonts w:cstheme="minorHAnsi"/>
        </w:rPr>
        <w:t>9</w:t>
      </w:r>
      <w:r w:rsidRPr="00727735">
        <w:rPr>
          <w:rFonts w:cstheme="minorHAnsi"/>
        </w:rPr>
        <w:t xml:space="preserve">.1 Operatorul este obligat să Furnizeze apă potabilă fiecărui Utilizator în permanentă conform  condițiilor fixate prin contractul de  </w:t>
      </w:r>
      <w:r w:rsidRPr="00727735">
        <w:rPr>
          <w:rFonts w:ascii="Calibri" w:hAnsi="Calibri" w:cs="Calibri"/>
          <w:bCs/>
          <w:color w:val="000000"/>
        </w:rPr>
        <w:t>furnizare/prestare</w:t>
      </w:r>
      <w:r w:rsidRPr="00727735">
        <w:rPr>
          <w:rFonts w:ascii="Calibri" w:hAnsi="Calibri" w:cs="Calibri"/>
        </w:rPr>
        <w:t xml:space="preserve">  </w:t>
      </w:r>
      <w:r w:rsidRPr="00727735">
        <w:rPr>
          <w:rFonts w:ascii="Calibri" w:hAnsi="Calibri"/>
          <w:color w:val="000000"/>
        </w:rPr>
        <w:t>a serviciului de alimentare cu apa si de canalizare</w:t>
      </w:r>
      <w:r>
        <w:rPr>
          <w:rFonts w:ascii="Calibri" w:hAnsi="Calibri"/>
          <w:color w:val="000000"/>
        </w:rPr>
        <w:t xml:space="preserve">, fără a aduce atingere aplicării </w:t>
      </w:r>
      <w:r w:rsidRPr="00904D87">
        <w:rPr>
          <w:rFonts w:ascii="Calibri" w:hAnsi="Calibri"/>
          <w:color w:val="000000"/>
        </w:rPr>
        <w:t>articolului 40.2 din Dispozițiile</w:t>
      </w:r>
      <w:r w:rsidRPr="00727735">
        <w:rPr>
          <w:rFonts w:cstheme="minorHAnsi"/>
        </w:rPr>
        <w:t xml:space="preserve"> Speciale — Partea Comună.</w:t>
      </w:r>
    </w:p>
    <w:p w14:paraId="3C138EFF" w14:textId="77777777" w:rsidR="004D3B62" w:rsidRPr="00727735" w:rsidRDefault="004D3B62" w:rsidP="004D3B62">
      <w:pPr>
        <w:jc w:val="both"/>
        <w:rPr>
          <w:rFonts w:cstheme="minorHAnsi"/>
        </w:rPr>
      </w:pPr>
      <w:r w:rsidRPr="00727735">
        <w:rPr>
          <w:rFonts w:cstheme="minorHAnsi"/>
        </w:rPr>
        <w:t>1</w:t>
      </w:r>
      <w:r>
        <w:rPr>
          <w:rFonts w:cstheme="minorHAnsi"/>
        </w:rPr>
        <w:t>9</w:t>
      </w:r>
      <w:r w:rsidRPr="00727735">
        <w:rPr>
          <w:rFonts w:cstheme="minorHAnsi"/>
        </w:rPr>
        <w:t>.2</w:t>
      </w:r>
      <w:r>
        <w:rPr>
          <w:rFonts w:cstheme="minorHAnsi"/>
        </w:rPr>
        <w:t xml:space="preserve"> </w:t>
      </w:r>
      <w:r w:rsidRPr="00727735">
        <w:rPr>
          <w:rFonts w:ascii="Calibri" w:hAnsi="Calibri"/>
          <w:color w:val="000000"/>
        </w:rPr>
        <w:t>În vederea satisfacerii în condiții optime a necesităților de alimentare continuă cu apă potabilă, operatorul va urmări evidențierea distinctă a întreruperilor și limitărilor, a duratei și a cauzelor de întrerupere a utilizatorilor, inclusiv a celor cu cauze în instalațiile acestora, dacă au afectat funcționarea instalațiilor proprii.</w:t>
      </w:r>
    </w:p>
    <w:p w14:paraId="55618FD9" w14:textId="77777777" w:rsidR="004D3B62" w:rsidRPr="00727735" w:rsidRDefault="004D3B62" w:rsidP="004D3B62">
      <w:pPr>
        <w:jc w:val="both"/>
        <w:rPr>
          <w:rFonts w:cstheme="minorHAnsi"/>
        </w:rPr>
      </w:pPr>
      <w:r w:rsidRPr="00727735">
        <w:rPr>
          <w:rFonts w:cstheme="minorHAnsi"/>
        </w:rPr>
        <w:t>1</w:t>
      </w:r>
      <w:r>
        <w:rPr>
          <w:rFonts w:cstheme="minorHAnsi"/>
        </w:rPr>
        <w:t>9</w:t>
      </w:r>
      <w:r w:rsidRPr="00727735">
        <w:rPr>
          <w:rFonts w:cstheme="minorHAnsi"/>
        </w:rPr>
        <w:t>.3 Raportul anual adresat Autorității Delegante de către Operator va cuprinde evidența întreruperilor Serviciului.</w:t>
      </w:r>
    </w:p>
    <w:p w14:paraId="1AD84F0D" w14:textId="77777777" w:rsidR="004D3B62" w:rsidRPr="00727735" w:rsidRDefault="004D3B62" w:rsidP="004D3B62">
      <w:pPr>
        <w:jc w:val="both"/>
        <w:rPr>
          <w:rFonts w:cstheme="minorHAnsi"/>
        </w:rPr>
      </w:pPr>
      <w:r w:rsidRPr="00727735">
        <w:rPr>
          <w:rFonts w:cstheme="minorHAnsi"/>
        </w:rPr>
        <w:t>1</w:t>
      </w:r>
      <w:r>
        <w:rPr>
          <w:rFonts w:cstheme="minorHAnsi"/>
        </w:rPr>
        <w:t>9</w:t>
      </w:r>
      <w:r w:rsidRPr="00727735">
        <w:rPr>
          <w:rFonts w:cstheme="minorHAnsi"/>
        </w:rPr>
        <w:t xml:space="preserve">.4 Operatorul va ține la dispoziția Autorității Delegante, </w:t>
      </w:r>
      <w:r w:rsidRPr="00727735">
        <w:rPr>
          <w:rFonts w:ascii="Calibri" w:hAnsi="Calibri"/>
        </w:rPr>
        <w:t>la cererea ADI,</w:t>
      </w:r>
      <w:r w:rsidRPr="00727735">
        <w:rPr>
          <w:rFonts w:ascii="Calibri" w:hAnsi="Calibri" w:cs="Calibri"/>
        </w:rPr>
        <w:t xml:space="preserve"> </w:t>
      </w:r>
      <w:r w:rsidRPr="00727735">
        <w:rPr>
          <w:rFonts w:cstheme="minorHAnsi"/>
        </w:rPr>
        <w:t xml:space="preserve"> înregistrările și documentele referitoare la întreruperile Serviciului.</w:t>
      </w:r>
    </w:p>
    <w:p w14:paraId="775D69AE" w14:textId="77777777" w:rsidR="004D3B62" w:rsidRPr="00727735" w:rsidRDefault="004D3B62" w:rsidP="004D3B62">
      <w:pPr>
        <w:rPr>
          <w:rFonts w:cstheme="minorHAnsi"/>
        </w:rPr>
      </w:pPr>
    </w:p>
    <w:p w14:paraId="55AC2EBF" w14:textId="77777777" w:rsidR="004D3B62" w:rsidRPr="00727735" w:rsidRDefault="004D3B62" w:rsidP="004D3B62">
      <w:pPr>
        <w:pStyle w:val="Titlu3"/>
        <w:ind w:right="29"/>
        <w:jc w:val="center"/>
        <w:rPr>
          <w:rFonts w:cstheme="minorHAnsi"/>
          <w:b/>
          <w:bCs/>
          <w:sz w:val="22"/>
        </w:rPr>
      </w:pPr>
      <w:bookmarkStart w:id="38" w:name="_Toc159509256"/>
      <w:r w:rsidRPr="00727735">
        <w:rPr>
          <w:rFonts w:cstheme="minorHAnsi"/>
          <w:b/>
          <w:bCs/>
          <w:sz w:val="22"/>
        </w:rPr>
        <w:t xml:space="preserve">Articolul </w:t>
      </w:r>
      <w:r>
        <w:rPr>
          <w:rFonts w:cstheme="minorHAnsi"/>
          <w:b/>
          <w:bCs/>
          <w:sz w:val="22"/>
        </w:rPr>
        <w:t>20</w:t>
      </w:r>
      <w:r w:rsidRPr="00727735">
        <w:rPr>
          <w:rFonts w:cstheme="minorHAnsi"/>
          <w:b/>
          <w:bCs/>
          <w:sz w:val="22"/>
        </w:rPr>
        <w:t xml:space="preserve"> — Termenele Serviciului</w:t>
      </w:r>
      <w:bookmarkEnd w:id="38"/>
    </w:p>
    <w:p w14:paraId="498A3D03" w14:textId="77777777" w:rsidR="004D3B62" w:rsidRPr="00727735" w:rsidRDefault="004D3B62" w:rsidP="004D3B62">
      <w:pPr>
        <w:jc w:val="both"/>
        <w:rPr>
          <w:rFonts w:cstheme="minorHAnsi"/>
        </w:rPr>
      </w:pPr>
    </w:p>
    <w:p w14:paraId="57537DF2" w14:textId="77777777" w:rsidR="004D3B62" w:rsidRPr="00727735" w:rsidRDefault="004D3B62" w:rsidP="004D3B62">
      <w:pPr>
        <w:jc w:val="both"/>
        <w:rPr>
          <w:rFonts w:cstheme="minorHAnsi"/>
        </w:rPr>
      </w:pPr>
      <w:r>
        <w:rPr>
          <w:rFonts w:cstheme="minorHAnsi"/>
        </w:rPr>
        <w:t>20</w:t>
      </w:r>
      <w:r w:rsidRPr="00727735">
        <w:rPr>
          <w:rFonts w:cstheme="minorHAnsi"/>
        </w:rPr>
        <w:t xml:space="preserve">.1 Operatorul se obligă să respecte termenele Serviciului față de Utilizatori, fixate în </w:t>
      </w:r>
      <w:r w:rsidRPr="00904D87">
        <w:rPr>
          <w:rFonts w:cstheme="minorHAnsi"/>
        </w:rPr>
        <w:t xml:space="preserve">anexa 1 </w:t>
      </w:r>
      <w:r w:rsidRPr="00727735">
        <w:rPr>
          <w:rFonts w:cstheme="minorHAnsi"/>
        </w:rPr>
        <w:t xml:space="preserve">de mai jos, </w:t>
      </w:r>
      <w:r>
        <w:rPr>
          <w:rFonts w:cstheme="minorHAnsi"/>
        </w:rPr>
        <w:t>fără a aduce atingere</w:t>
      </w:r>
      <w:r w:rsidRPr="00727735">
        <w:rPr>
          <w:rFonts w:cstheme="minorHAnsi"/>
        </w:rPr>
        <w:t xml:space="preserve"> aplicării </w:t>
      </w:r>
      <w:r w:rsidRPr="00904D87">
        <w:rPr>
          <w:rFonts w:cstheme="minorHAnsi"/>
        </w:rPr>
        <w:t xml:space="preserve">articolului 40.2 </w:t>
      </w:r>
      <w:r w:rsidRPr="00727735">
        <w:rPr>
          <w:rFonts w:cstheme="minorHAnsi"/>
        </w:rPr>
        <w:t>din Dispozițiile Speciale — Partea Comună.</w:t>
      </w:r>
    </w:p>
    <w:p w14:paraId="39138F4C" w14:textId="77777777" w:rsidR="004D3B62" w:rsidRPr="00727735" w:rsidRDefault="004D3B62" w:rsidP="004D3B62">
      <w:pPr>
        <w:jc w:val="both"/>
        <w:rPr>
          <w:rFonts w:cstheme="minorHAnsi"/>
        </w:rPr>
      </w:pPr>
      <w:r>
        <w:rPr>
          <w:rFonts w:cstheme="minorHAnsi"/>
        </w:rPr>
        <w:t>20</w:t>
      </w:r>
      <w:r w:rsidRPr="00727735">
        <w:rPr>
          <w:rFonts w:cstheme="minorHAnsi"/>
        </w:rPr>
        <w:t>.2 Pentru orice Branșament executat după expirarea termenelor indicate din culpa dovedită a sa, Operatorul va acorda o reducere Utilizatorului respectiv de 10% (zece la sută) din valoarea Branșamentului în cazul în care Branșamentul este instalat într-un termen ce  depășește standardul, dar mai scurt decât dublul termenului garantat, și de 20% (douăzeci la sută) din valoarea Branșamentului dacă termenul depășește dublul termenului limită garantat.</w:t>
      </w:r>
    </w:p>
    <w:p w14:paraId="3E6D1D0B" w14:textId="77777777" w:rsidR="004D3B62" w:rsidRPr="00727735" w:rsidRDefault="004D3B62" w:rsidP="004D3B62">
      <w:pPr>
        <w:jc w:val="both"/>
        <w:rPr>
          <w:rFonts w:cstheme="minorHAnsi"/>
        </w:rPr>
      </w:pPr>
      <w:r>
        <w:rPr>
          <w:rFonts w:cstheme="minorHAnsi"/>
        </w:rPr>
        <w:lastRenderedPageBreak/>
        <w:t>20</w:t>
      </w:r>
      <w:r w:rsidRPr="00727735">
        <w:rPr>
          <w:rFonts w:cstheme="minorHAnsi"/>
        </w:rPr>
        <w:t>.3 Raportul anual adresat Autorității Delegante de către Operator va cuprinde evidența termenelor Serviciului față de Utilizatori, plângerilor și reducerilor acordate din pricina întârzierilor la Branșare.</w:t>
      </w:r>
    </w:p>
    <w:p w14:paraId="7AFFFEF1" w14:textId="77777777" w:rsidR="004D3B62" w:rsidRPr="00727735" w:rsidRDefault="004D3B62" w:rsidP="004D3B62">
      <w:pPr>
        <w:rPr>
          <w:rFonts w:cstheme="minorHAnsi"/>
        </w:rPr>
      </w:pPr>
    </w:p>
    <w:p w14:paraId="49E45C7C" w14:textId="77777777" w:rsidR="004D3B62" w:rsidRPr="00727735" w:rsidRDefault="004D3B62" w:rsidP="004D3B62">
      <w:pPr>
        <w:pStyle w:val="Titlu1"/>
        <w:rPr>
          <w:rFonts w:asciiTheme="minorHAnsi" w:hAnsiTheme="minorHAnsi" w:cstheme="minorHAnsi"/>
          <w:b/>
          <w:bCs/>
          <w:color w:val="auto"/>
          <w:sz w:val="24"/>
          <w:szCs w:val="24"/>
        </w:rPr>
      </w:pPr>
      <w:bookmarkStart w:id="39" w:name="_Toc159509257"/>
      <w:r w:rsidRPr="00727735">
        <w:rPr>
          <w:rFonts w:asciiTheme="minorHAnsi" w:hAnsiTheme="minorHAnsi" w:cstheme="minorHAnsi"/>
          <w:b/>
          <w:bCs/>
          <w:color w:val="auto"/>
          <w:sz w:val="24"/>
          <w:szCs w:val="24"/>
        </w:rPr>
        <w:t>ANEXE</w:t>
      </w:r>
      <w:bookmarkEnd w:id="39"/>
    </w:p>
    <w:p w14:paraId="58BCE17A" w14:textId="77777777" w:rsidR="004D3B62" w:rsidRDefault="004D3B62" w:rsidP="004D3B62">
      <w:pPr>
        <w:spacing w:after="0" w:line="276" w:lineRule="auto"/>
        <w:rPr>
          <w:rFonts w:eastAsia="Calibri" w:cstheme="minorHAnsi"/>
        </w:rPr>
      </w:pPr>
    </w:p>
    <w:p w14:paraId="6122FCC1" w14:textId="77777777" w:rsidR="004D3B62" w:rsidRPr="00727735" w:rsidRDefault="004D3B62" w:rsidP="004D3B62">
      <w:pPr>
        <w:spacing w:after="0" w:line="276" w:lineRule="auto"/>
        <w:rPr>
          <w:rFonts w:cstheme="minorHAnsi"/>
        </w:rPr>
      </w:pPr>
      <w:r w:rsidRPr="00727735">
        <w:rPr>
          <w:rFonts w:eastAsia="Calibri" w:cstheme="minorHAnsi"/>
        </w:rPr>
        <w:t>Anexa 1 — Termenele Serviciului de alimentare cu apă</w:t>
      </w:r>
    </w:p>
    <w:p w14:paraId="1647667C" w14:textId="77777777" w:rsidR="004D3B62" w:rsidRPr="00727735" w:rsidRDefault="004D3B62" w:rsidP="004D3B62">
      <w:pPr>
        <w:spacing w:after="0" w:line="276" w:lineRule="auto"/>
        <w:ind w:left="2340"/>
        <w:rPr>
          <w:rFonts w:cstheme="minorHAnsi"/>
        </w:rPr>
      </w:pPr>
    </w:p>
    <w:p w14:paraId="4C336BE0" w14:textId="77777777" w:rsidR="004D3B62" w:rsidRPr="00727735" w:rsidRDefault="004D3B62" w:rsidP="004D3B62">
      <w:pPr>
        <w:tabs>
          <w:tab w:val="center" w:pos="2635"/>
          <w:tab w:val="center" w:pos="4874"/>
        </w:tabs>
        <w:spacing w:after="0" w:line="276" w:lineRule="auto"/>
        <w:rPr>
          <w:rFonts w:cstheme="minorHAnsi"/>
        </w:rPr>
      </w:pPr>
      <w:r w:rsidRPr="00727735">
        <w:rPr>
          <w:rFonts w:cstheme="minorHAnsi"/>
        </w:rPr>
        <w:tab/>
      </w:r>
      <w:r w:rsidRPr="00727735">
        <w:rPr>
          <w:rFonts w:cstheme="minorHAnsi"/>
        </w:rPr>
        <w:tab/>
      </w:r>
    </w:p>
    <w:p w14:paraId="6BBE5F7E" w14:textId="77777777" w:rsidR="004D3B62" w:rsidRPr="00727735" w:rsidRDefault="004D3B62" w:rsidP="004D3B62">
      <w:pPr>
        <w:rPr>
          <w:rFonts w:cstheme="minorHAnsi"/>
        </w:rPr>
      </w:pPr>
      <w:r w:rsidRPr="00727735">
        <w:rPr>
          <w:rFonts w:cstheme="minorHAnsi"/>
        </w:rPr>
        <w:br w:type="page"/>
      </w:r>
    </w:p>
    <w:p w14:paraId="01624CEE" w14:textId="77777777" w:rsidR="004D3B62" w:rsidRPr="00727735" w:rsidRDefault="004D3B62" w:rsidP="004D3B62">
      <w:pPr>
        <w:pStyle w:val="Titlu3"/>
        <w:ind w:right="29"/>
        <w:rPr>
          <w:rFonts w:cstheme="minorHAnsi"/>
          <w:b/>
          <w:bCs/>
          <w:sz w:val="22"/>
        </w:rPr>
      </w:pPr>
      <w:bookmarkStart w:id="40" w:name="_Toc159509258"/>
      <w:r w:rsidRPr="00727735">
        <w:rPr>
          <w:rFonts w:cstheme="minorHAnsi"/>
          <w:b/>
          <w:bCs/>
          <w:noProof/>
          <w:sz w:val="22"/>
        </w:rPr>
        <w:lastRenderedPageBreak/>
        <w:drawing>
          <wp:anchor distT="0" distB="0" distL="114300" distR="114300" simplePos="0" relativeHeight="251659264" behindDoc="0" locked="0" layoutInCell="1" allowOverlap="0" wp14:anchorId="7FE7A563" wp14:editId="74C0C2E5">
            <wp:simplePos x="0" y="0"/>
            <wp:positionH relativeFrom="page">
              <wp:posOffset>6254497</wp:posOffset>
            </wp:positionH>
            <wp:positionV relativeFrom="page">
              <wp:posOffset>1453896</wp:posOffset>
            </wp:positionV>
            <wp:extent cx="4572" cy="4572"/>
            <wp:effectExtent l="0" t="0" r="0" b="0"/>
            <wp:wrapSquare wrapText="bothSides"/>
            <wp:docPr id="293741" name="Picture 293741"/>
            <wp:cNvGraphicFramePr/>
            <a:graphic xmlns:a="http://schemas.openxmlformats.org/drawingml/2006/main">
              <a:graphicData uri="http://schemas.openxmlformats.org/drawingml/2006/picture">
                <pic:pic xmlns:pic="http://schemas.openxmlformats.org/drawingml/2006/picture">
                  <pic:nvPicPr>
                    <pic:cNvPr id="293741" name="Picture 293741"/>
                    <pic:cNvPicPr/>
                  </pic:nvPicPr>
                  <pic:blipFill>
                    <a:blip r:embed="rId7"/>
                    <a:stretch>
                      <a:fillRect/>
                    </a:stretch>
                  </pic:blipFill>
                  <pic:spPr>
                    <a:xfrm>
                      <a:off x="0" y="0"/>
                      <a:ext cx="4572" cy="4572"/>
                    </a:xfrm>
                    <a:prstGeom prst="rect">
                      <a:avLst/>
                    </a:prstGeom>
                  </pic:spPr>
                </pic:pic>
              </a:graphicData>
            </a:graphic>
          </wp:anchor>
        </w:drawing>
      </w:r>
      <w:r w:rsidRPr="00727735">
        <w:rPr>
          <w:rFonts w:cstheme="minorHAnsi"/>
          <w:b/>
          <w:bCs/>
          <w:sz w:val="22"/>
        </w:rPr>
        <w:t>ANEXA 1 - TERMENELE SERVICIULUI DE ALIMENTARE CU APĂ</w:t>
      </w:r>
      <w:bookmarkEnd w:id="40"/>
    </w:p>
    <w:tbl>
      <w:tblPr>
        <w:tblStyle w:val="TableGrid"/>
        <w:tblpPr w:vertAnchor="text" w:tblpX="389" w:tblpY="786"/>
        <w:tblOverlap w:val="never"/>
        <w:tblW w:w="799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48" w:type="dxa"/>
        </w:tblCellMar>
        <w:tblLook w:val="04A0" w:firstRow="1" w:lastRow="0" w:firstColumn="1" w:lastColumn="0" w:noHBand="0" w:noVBand="1"/>
      </w:tblPr>
      <w:tblGrid>
        <w:gridCol w:w="2640"/>
        <w:gridCol w:w="2477"/>
        <w:gridCol w:w="2873"/>
      </w:tblGrid>
      <w:tr w:rsidR="004D3B62" w:rsidRPr="00727735" w14:paraId="1D2D23E9" w14:textId="77777777" w:rsidTr="005D29DB">
        <w:trPr>
          <w:trHeight w:val="550"/>
        </w:trPr>
        <w:tc>
          <w:tcPr>
            <w:tcW w:w="2640" w:type="dxa"/>
          </w:tcPr>
          <w:p w14:paraId="332DE628" w14:textId="77777777" w:rsidR="004D3B62" w:rsidRPr="00727735" w:rsidRDefault="004D3B62" w:rsidP="005D29DB">
            <w:pPr>
              <w:spacing w:line="276" w:lineRule="auto"/>
              <w:ind w:left="130"/>
              <w:jc w:val="center"/>
              <w:rPr>
                <w:rFonts w:cstheme="minorHAnsi"/>
                <w:b/>
                <w:bCs/>
              </w:rPr>
            </w:pPr>
            <w:r w:rsidRPr="00727735">
              <w:rPr>
                <w:rFonts w:cstheme="minorHAnsi"/>
                <w:b/>
                <w:bCs/>
              </w:rPr>
              <w:t>Operația</w:t>
            </w:r>
          </w:p>
        </w:tc>
        <w:tc>
          <w:tcPr>
            <w:tcW w:w="2477" w:type="dxa"/>
          </w:tcPr>
          <w:p w14:paraId="02E36002" w14:textId="77777777" w:rsidR="004D3B62" w:rsidRPr="00727735" w:rsidRDefault="004D3B62" w:rsidP="005D29DB">
            <w:pPr>
              <w:spacing w:line="276" w:lineRule="auto"/>
              <w:ind w:left="125"/>
              <w:jc w:val="center"/>
              <w:rPr>
                <w:rFonts w:cstheme="minorHAnsi"/>
                <w:b/>
                <w:bCs/>
              </w:rPr>
            </w:pPr>
            <w:r w:rsidRPr="00727735">
              <w:rPr>
                <w:rFonts w:cstheme="minorHAnsi"/>
                <w:b/>
                <w:bCs/>
              </w:rPr>
              <w:t xml:space="preserve">Termenul limita </w:t>
            </w:r>
          </w:p>
        </w:tc>
        <w:tc>
          <w:tcPr>
            <w:tcW w:w="2873" w:type="dxa"/>
          </w:tcPr>
          <w:p w14:paraId="67E6D2AD" w14:textId="77777777" w:rsidR="004D3B62" w:rsidRPr="00727735" w:rsidRDefault="004D3B62" w:rsidP="005D29DB">
            <w:pPr>
              <w:spacing w:line="276" w:lineRule="auto"/>
              <w:ind w:left="716" w:hanging="454"/>
              <w:rPr>
                <w:rFonts w:cstheme="minorHAnsi"/>
                <w:b/>
                <w:bCs/>
              </w:rPr>
            </w:pPr>
            <w:r w:rsidRPr="00727735">
              <w:rPr>
                <w:rFonts w:cstheme="minorHAnsi"/>
                <w:b/>
                <w:bCs/>
              </w:rPr>
              <w:t>Data de la care începe să curgă termenul</w:t>
            </w:r>
          </w:p>
        </w:tc>
      </w:tr>
      <w:tr w:rsidR="004D3B62" w:rsidRPr="00727735" w14:paraId="58DB8EAE" w14:textId="77777777" w:rsidTr="005D29DB">
        <w:trPr>
          <w:trHeight w:val="1620"/>
        </w:trPr>
        <w:tc>
          <w:tcPr>
            <w:tcW w:w="2640" w:type="dxa"/>
          </w:tcPr>
          <w:p w14:paraId="67C76767" w14:textId="793DC1E4" w:rsidR="004D3B62" w:rsidRPr="00727735" w:rsidRDefault="004D3B62" w:rsidP="005D29DB">
            <w:pPr>
              <w:spacing w:line="276" w:lineRule="auto"/>
              <w:ind w:left="65" w:right="50" w:firstLine="29"/>
              <w:rPr>
                <w:rFonts w:cstheme="minorHAnsi"/>
              </w:rPr>
            </w:pPr>
            <w:r w:rsidRPr="00727735">
              <w:rPr>
                <w:rFonts w:cstheme="minorHAnsi"/>
              </w:rPr>
              <w:t xml:space="preserve">Răspunsul la o cerere de încheiere a unui contract de branșare/racord și utilizare a serviciilor și pregătirea </w:t>
            </w:r>
            <w:ins w:id="41" w:author="Anca Bors" w:date="2024-03-08T14:55:00Z" w16du:dateUtc="2024-03-08T12:55:00Z">
              <w:r w:rsidR="00BE0E49">
                <w:rPr>
                  <w:rFonts w:cstheme="minorHAnsi"/>
                </w:rPr>
                <w:t>u</w:t>
              </w:r>
            </w:ins>
            <w:del w:id="42" w:author="Anca Bors" w:date="2024-03-08T14:55:00Z" w16du:dateUtc="2024-03-08T12:55:00Z">
              <w:r w:rsidRPr="00727735" w:rsidDel="00BE0E49">
                <w:rPr>
                  <w:rFonts w:cstheme="minorHAnsi"/>
                </w:rPr>
                <w:delText>'I</w:delText>
              </w:r>
            </w:del>
            <w:r w:rsidRPr="00727735">
              <w:rPr>
                <w:rFonts w:cstheme="minorHAnsi"/>
              </w:rPr>
              <w:t>nei liste de preturi</w:t>
            </w:r>
          </w:p>
        </w:tc>
        <w:tc>
          <w:tcPr>
            <w:tcW w:w="2477" w:type="dxa"/>
          </w:tcPr>
          <w:p w14:paraId="67D6B860" w14:textId="79A73FF0" w:rsidR="004D3B62" w:rsidRPr="00727735" w:rsidRDefault="004D3B62" w:rsidP="005D29DB">
            <w:pPr>
              <w:spacing w:line="276" w:lineRule="auto"/>
              <w:ind w:left="140"/>
              <w:jc w:val="center"/>
              <w:rPr>
                <w:rFonts w:cstheme="minorHAnsi"/>
              </w:rPr>
            </w:pPr>
            <w:del w:id="43" w:author="Anca Bors" w:date="2024-03-08T14:55:00Z" w16du:dateUtc="2024-03-08T12:55:00Z">
              <w:r w:rsidRPr="00390315" w:rsidDel="00BE0E49">
                <w:rPr>
                  <w:rFonts w:cstheme="minorHAnsi"/>
                  <w:highlight w:val="yellow"/>
                </w:rPr>
                <w:delText>15</w:delText>
              </w:r>
              <w:r w:rsidRPr="00727735" w:rsidDel="00BE0E49">
                <w:rPr>
                  <w:rFonts w:cstheme="minorHAnsi"/>
                </w:rPr>
                <w:delText xml:space="preserve"> </w:delText>
              </w:r>
            </w:del>
            <w:ins w:id="44" w:author="Anca Bors" w:date="2024-03-08T14:55:00Z" w16du:dateUtc="2024-03-08T12:55:00Z">
              <w:r w:rsidR="00BE0E49">
                <w:rPr>
                  <w:rFonts w:cstheme="minorHAnsi"/>
                </w:rPr>
                <w:t>30</w:t>
              </w:r>
              <w:r w:rsidR="00BE0E49" w:rsidRPr="00727735">
                <w:rPr>
                  <w:rFonts w:cstheme="minorHAnsi"/>
                </w:rPr>
                <w:t xml:space="preserve"> </w:t>
              </w:r>
            </w:ins>
            <w:r w:rsidRPr="00727735">
              <w:rPr>
                <w:rFonts w:cstheme="minorHAnsi"/>
              </w:rPr>
              <w:t>zile lucrătoare</w:t>
            </w:r>
          </w:p>
        </w:tc>
        <w:tc>
          <w:tcPr>
            <w:tcW w:w="2873" w:type="dxa"/>
          </w:tcPr>
          <w:p w14:paraId="336C3289" w14:textId="77777777" w:rsidR="004D3B62" w:rsidRPr="00727735" w:rsidRDefault="004D3B62" w:rsidP="005D29DB">
            <w:pPr>
              <w:spacing w:line="276" w:lineRule="auto"/>
              <w:ind w:left="118"/>
              <w:rPr>
                <w:rFonts w:cstheme="minorHAnsi"/>
              </w:rPr>
            </w:pPr>
            <w:r w:rsidRPr="00727735">
              <w:rPr>
                <w:rFonts w:cstheme="minorHAnsi"/>
              </w:rPr>
              <w:t>Dala primirii cererii</w:t>
            </w:r>
          </w:p>
        </w:tc>
      </w:tr>
      <w:tr w:rsidR="004D3B62" w:rsidRPr="00727735" w14:paraId="72054AED" w14:textId="77777777" w:rsidTr="005D29DB">
        <w:trPr>
          <w:trHeight w:val="1970"/>
        </w:trPr>
        <w:tc>
          <w:tcPr>
            <w:tcW w:w="2640" w:type="dxa"/>
          </w:tcPr>
          <w:p w14:paraId="79FD8C0A" w14:textId="77777777" w:rsidR="004D3B62" w:rsidRPr="00727735" w:rsidRDefault="004D3B62" w:rsidP="005D29DB">
            <w:pPr>
              <w:spacing w:line="276" w:lineRule="auto"/>
              <w:ind w:left="72" w:right="533" w:firstLine="7"/>
              <w:rPr>
                <w:rFonts w:cstheme="minorHAnsi"/>
              </w:rPr>
            </w:pPr>
            <w:r w:rsidRPr="00727735">
              <w:rPr>
                <w:rFonts w:cstheme="minorHAnsi"/>
              </w:rPr>
              <w:t>Realizarea unui nou Branșament sau îndepărtarea unui Branșament existent</w:t>
            </w:r>
          </w:p>
        </w:tc>
        <w:tc>
          <w:tcPr>
            <w:tcW w:w="2477" w:type="dxa"/>
          </w:tcPr>
          <w:p w14:paraId="0EF24BE1" w14:textId="13E38A06" w:rsidR="004D3B62" w:rsidRPr="00727735" w:rsidRDefault="004D3B62" w:rsidP="005D29DB">
            <w:pPr>
              <w:spacing w:line="276" w:lineRule="auto"/>
              <w:ind w:left="111"/>
              <w:jc w:val="center"/>
              <w:rPr>
                <w:rFonts w:cstheme="minorHAnsi"/>
              </w:rPr>
            </w:pPr>
            <w:del w:id="45" w:author="Anca Bors" w:date="2024-03-08T14:55:00Z" w16du:dateUtc="2024-03-08T12:55:00Z">
              <w:r w:rsidRPr="00390315" w:rsidDel="00BE0E49">
                <w:rPr>
                  <w:rFonts w:cstheme="minorHAnsi"/>
                  <w:highlight w:val="yellow"/>
                </w:rPr>
                <w:delText>15</w:delText>
              </w:r>
              <w:r w:rsidRPr="00727735" w:rsidDel="00BE0E49">
                <w:rPr>
                  <w:rFonts w:cstheme="minorHAnsi"/>
                </w:rPr>
                <w:delText xml:space="preserve"> </w:delText>
              </w:r>
            </w:del>
            <w:ins w:id="46" w:author="Anca Bors" w:date="2024-03-08T14:55:00Z" w16du:dateUtc="2024-03-08T12:55:00Z">
              <w:r w:rsidR="00BE0E49">
                <w:rPr>
                  <w:rFonts w:cstheme="minorHAnsi"/>
                </w:rPr>
                <w:t>30</w:t>
              </w:r>
              <w:r w:rsidR="00BE0E49" w:rsidRPr="00727735">
                <w:rPr>
                  <w:rFonts w:cstheme="minorHAnsi"/>
                </w:rPr>
                <w:t xml:space="preserve"> </w:t>
              </w:r>
            </w:ins>
            <w:r w:rsidRPr="00727735">
              <w:rPr>
                <w:rFonts w:cstheme="minorHAnsi"/>
              </w:rPr>
              <w:t>zile lucrătoare</w:t>
            </w:r>
          </w:p>
        </w:tc>
        <w:tc>
          <w:tcPr>
            <w:tcW w:w="2873" w:type="dxa"/>
          </w:tcPr>
          <w:p w14:paraId="0055AE1D" w14:textId="77777777" w:rsidR="004D3B62" w:rsidRPr="00727735" w:rsidRDefault="004D3B62" w:rsidP="005D29DB">
            <w:pPr>
              <w:spacing w:line="276" w:lineRule="auto"/>
              <w:ind w:left="420" w:right="43" w:firstLine="36"/>
              <w:rPr>
                <w:rFonts w:cstheme="minorHAnsi"/>
              </w:rPr>
            </w:pPr>
            <w:r w:rsidRPr="00727735">
              <w:rPr>
                <w:rFonts w:cstheme="minorHAnsi"/>
              </w:rPr>
              <w:t>Data plății cheltuielilor pentru Branșament Dacă este cazul, de la terminarea lucrărilor De Ia data eliberării unui certificat de conformitate</w:t>
            </w:r>
          </w:p>
        </w:tc>
      </w:tr>
      <w:tr w:rsidR="004D3B62" w:rsidRPr="00727735" w14:paraId="0DCFD6C9" w14:textId="77777777" w:rsidTr="005D29DB">
        <w:trPr>
          <w:trHeight w:val="856"/>
        </w:trPr>
        <w:tc>
          <w:tcPr>
            <w:tcW w:w="2640" w:type="dxa"/>
            <w:vMerge w:val="restart"/>
            <w:vAlign w:val="bottom"/>
          </w:tcPr>
          <w:p w14:paraId="50184F5F" w14:textId="77777777" w:rsidR="004D3B62" w:rsidRPr="00727735" w:rsidRDefault="004D3B62" w:rsidP="005D29DB">
            <w:pPr>
              <w:spacing w:line="276" w:lineRule="auto"/>
              <w:ind w:left="50" w:right="58"/>
              <w:rPr>
                <w:rFonts w:cstheme="minorHAnsi"/>
              </w:rPr>
            </w:pPr>
            <w:r w:rsidRPr="00727735">
              <w:rPr>
                <w:rFonts w:cstheme="minorHAnsi"/>
              </w:rPr>
              <w:t>Repunerea în funcțiune a unui Branșament existent.</w:t>
            </w:r>
          </w:p>
        </w:tc>
        <w:tc>
          <w:tcPr>
            <w:tcW w:w="2477" w:type="dxa"/>
            <w:vMerge w:val="restart"/>
          </w:tcPr>
          <w:p w14:paraId="4FA9DFAE" w14:textId="77777777" w:rsidR="004D3B62" w:rsidRPr="00727735" w:rsidRDefault="004D3B62" w:rsidP="005D29DB">
            <w:pPr>
              <w:spacing w:line="276" w:lineRule="auto"/>
              <w:ind w:left="413"/>
              <w:rPr>
                <w:rFonts w:cstheme="minorHAnsi"/>
              </w:rPr>
            </w:pPr>
            <w:r w:rsidRPr="00390315">
              <w:rPr>
                <w:rFonts w:cstheme="minorHAnsi"/>
                <w:highlight w:val="yellow"/>
              </w:rPr>
              <w:t>5</w:t>
            </w:r>
            <w:r w:rsidRPr="00727735">
              <w:rPr>
                <w:rFonts w:cstheme="minorHAnsi"/>
              </w:rPr>
              <w:t xml:space="preserve"> zile lucrătoare</w:t>
            </w:r>
          </w:p>
          <w:p w14:paraId="42F6ECD4" w14:textId="77777777" w:rsidR="004D3B62" w:rsidRPr="00727735" w:rsidRDefault="004D3B62" w:rsidP="005D29DB">
            <w:pPr>
              <w:spacing w:line="276" w:lineRule="auto"/>
              <w:ind w:left="-4"/>
              <w:rPr>
                <w:rFonts w:cstheme="minorHAnsi"/>
              </w:rPr>
            </w:pPr>
          </w:p>
        </w:tc>
        <w:tc>
          <w:tcPr>
            <w:tcW w:w="2873" w:type="dxa"/>
            <w:vMerge w:val="restart"/>
          </w:tcPr>
          <w:p w14:paraId="15E859F5" w14:textId="77777777" w:rsidR="004D3B62" w:rsidRPr="00727735" w:rsidRDefault="004D3B62" w:rsidP="005D29DB">
            <w:pPr>
              <w:spacing w:line="276" w:lineRule="auto"/>
              <w:ind w:left="406" w:right="238" w:firstLine="14"/>
              <w:rPr>
                <w:rFonts w:cstheme="minorHAnsi"/>
              </w:rPr>
            </w:pPr>
            <w:r w:rsidRPr="00727735">
              <w:rPr>
                <w:rFonts w:cstheme="minorHAnsi"/>
              </w:rPr>
              <w:t>Data plății cheltuielilor pentru punerea în funcțiune a Branșamentului</w:t>
            </w:r>
          </w:p>
        </w:tc>
      </w:tr>
      <w:tr w:rsidR="004D3B62" w:rsidRPr="00727735" w14:paraId="3F3FC2E0" w14:textId="77777777" w:rsidTr="005D29DB">
        <w:trPr>
          <w:trHeight w:val="458"/>
        </w:trPr>
        <w:tc>
          <w:tcPr>
            <w:tcW w:w="0" w:type="auto"/>
            <w:vMerge/>
          </w:tcPr>
          <w:p w14:paraId="796F9B22" w14:textId="77777777" w:rsidR="004D3B62" w:rsidRPr="00727735" w:rsidRDefault="004D3B62" w:rsidP="005D29DB">
            <w:pPr>
              <w:spacing w:line="276" w:lineRule="auto"/>
              <w:rPr>
                <w:rFonts w:cstheme="minorHAnsi"/>
              </w:rPr>
            </w:pPr>
          </w:p>
        </w:tc>
        <w:tc>
          <w:tcPr>
            <w:tcW w:w="0" w:type="auto"/>
            <w:vMerge/>
          </w:tcPr>
          <w:p w14:paraId="499F5772" w14:textId="77777777" w:rsidR="004D3B62" w:rsidRPr="00727735" w:rsidRDefault="004D3B62" w:rsidP="005D29DB">
            <w:pPr>
              <w:spacing w:line="276" w:lineRule="auto"/>
              <w:rPr>
                <w:rFonts w:cstheme="minorHAnsi"/>
              </w:rPr>
            </w:pPr>
          </w:p>
        </w:tc>
        <w:tc>
          <w:tcPr>
            <w:tcW w:w="0" w:type="auto"/>
            <w:vMerge/>
          </w:tcPr>
          <w:p w14:paraId="00EA8011" w14:textId="77777777" w:rsidR="004D3B62" w:rsidRPr="00727735" w:rsidRDefault="004D3B62" w:rsidP="005D29DB">
            <w:pPr>
              <w:spacing w:line="276" w:lineRule="auto"/>
              <w:rPr>
                <w:rFonts w:cstheme="minorHAnsi"/>
              </w:rPr>
            </w:pPr>
          </w:p>
        </w:tc>
      </w:tr>
      <w:tr w:rsidR="004D3B62" w:rsidRPr="00727735" w14:paraId="5EF56D2D" w14:textId="77777777" w:rsidTr="005D29DB">
        <w:trPr>
          <w:trHeight w:val="564"/>
        </w:trPr>
        <w:tc>
          <w:tcPr>
            <w:tcW w:w="2640" w:type="dxa"/>
          </w:tcPr>
          <w:p w14:paraId="0C23D5C9" w14:textId="77777777" w:rsidR="004D3B62" w:rsidRPr="00727735" w:rsidRDefault="004D3B62" w:rsidP="005D29DB">
            <w:pPr>
              <w:spacing w:line="276" w:lineRule="auto"/>
              <w:rPr>
                <w:rFonts w:cstheme="minorHAnsi"/>
              </w:rPr>
            </w:pPr>
            <w:r w:rsidRPr="00727735">
              <w:rPr>
                <w:rFonts w:cstheme="minorHAnsi"/>
              </w:rPr>
              <w:t>Răspunsul la o propunere</w:t>
            </w:r>
          </w:p>
        </w:tc>
        <w:tc>
          <w:tcPr>
            <w:tcW w:w="2477" w:type="dxa"/>
          </w:tcPr>
          <w:p w14:paraId="55CD26C2" w14:textId="524FC177" w:rsidR="004D3B62" w:rsidRPr="00727735" w:rsidRDefault="004D3B62" w:rsidP="005D29DB">
            <w:pPr>
              <w:spacing w:line="276" w:lineRule="auto"/>
              <w:ind w:left="694"/>
              <w:rPr>
                <w:rFonts w:cstheme="minorHAnsi"/>
              </w:rPr>
            </w:pPr>
            <w:del w:id="47" w:author="Anca Bors" w:date="2024-03-08T14:55:00Z" w16du:dateUtc="2024-03-08T12:55:00Z">
              <w:r w:rsidDel="00BE0E49">
                <w:rPr>
                  <w:rFonts w:cstheme="minorHAnsi"/>
                  <w:highlight w:val="yellow"/>
                </w:rPr>
                <w:delText>....</w:delText>
              </w:r>
            </w:del>
            <w:ins w:id="48" w:author="Anca Bors" w:date="2024-03-08T14:55:00Z" w16du:dateUtc="2024-03-08T12:55:00Z">
              <w:r w:rsidR="00BE0E49">
                <w:rPr>
                  <w:rFonts w:cstheme="minorHAnsi"/>
                </w:rPr>
                <w:t xml:space="preserve"> 30 </w:t>
              </w:r>
            </w:ins>
            <w:r w:rsidRPr="00727735">
              <w:rPr>
                <w:rFonts w:cstheme="minorHAnsi"/>
              </w:rPr>
              <w:t>zile lucrătoare</w:t>
            </w:r>
          </w:p>
        </w:tc>
        <w:tc>
          <w:tcPr>
            <w:tcW w:w="2873" w:type="dxa"/>
          </w:tcPr>
          <w:p w14:paraId="3A54B6CB" w14:textId="77777777" w:rsidR="004D3B62" w:rsidRPr="00727735" w:rsidRDefault="004D3B62" w:rsidP="005D29DB">
            <w:pPr>
              <w:spacing w:line="276" w:lineRule="auto"/>
              <w:ind w:left="60"/>
              <w:jc w:val="center"/>
              <w:rPr>
                <w:rFonts w:cstheme="minorHAnsi"/>
              </w:rPr>
            </w:pPr>
            <w:r w:rsidRPr="00727735">
              <w:rPr>
                <w:rFonts w:cstheme="minorHAnsi"/>
              </w:rPr>
              <w:t>De la data înregistrării</w:t>
            </w:r>
          </w:p>
        </w:tc>
      </w:tr>
    </w:tbl>
    <w:p w14:paraId="086A329D" w14:textId="77777777" w:rsidR="004D3B62" w:rsidRPr="00727735" w:rsidRDefault="004D3B62" w:rsidP="004D3B62">
      <w:pPr>
        <w:spacing w:after="0" w:line="276" w:lineRule="auto"/>
        <w:ind w:left="53" w:hanging="10"/>
        <w:rPr>
          <w:rFonts w:cstheme="minorHAnsi"/>
        </w:rPr>
      </w:pPr>
    </w:p>
    <w:p w14:paraId="6D246DA6" w14:textId="77777777" w:rsidR="004D3B62" w:rsidRPr="00727735" w:rsidRDefault="004D3B62" w:rsidP="004D3B62">
      <w:pPr>
        <w:spacing w:after="0" w:line="276" w:lineRule="auto"/>
        <w:ind w:left="4730" w:right="-130"/>
        <w:rPr>
          <w:rFonts w:cstheme="minorHAnsi"/>
        </w:rPr>
      </w:pPr>
    </w:p>
    <w:p w14:paraId="298F777C" w14:textId="77777777" w:rsidR="004D3B62" w:rsidRPr="00727735" w:rsidRDefault="004D3B62" w:rsidP="004D3B62">
      <w:pPr>
        <w:rPr>
          <w:rFonts w:cstheme="minorHAnsi"/>
        </w:rPr>
      </w:pPr>
      <w:r w:rsidRPr="00727735">
        <w:rPr>
          <w:rFonts w:cstheme="minorHAnsi"/>
        </w:rPr>
        <w:tab/>
      </w:r>
      <w:r w:rsidRPr="00727735">
        <w:rPr>
          <w:rFonts w:cstheme="minorHAnsi"/>
        </w:rPr>
        <w:tab/>
      </w:r>
    </w:p>
    <w:p w14:paraId="048F3B3C" w14:textId="77777777" w:rsidR="00C023C9" w:rsidRDefault="00C023C9"/>
    <w:sectPr w:rsidR="00C023C9" w:rsidSect="0019129B">
      <w:footerReference w:type="default" r:id="rId8"/>
      <w:pgSz w:w="11909"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58A30" w14:textId="77777777" w:rsidR="00A308EB" w:rsidRDefault="00A308EB">
      <w:pPr>
        <w:spacing w:after="0" w:line="240" w:lineRule="auto"/>
      </w:pPr>
      <w:r>
        <w:separator/>
      </w:r>
    </w:p>
  </w:endnote>
  <w:endnote w:type="continuationSeparator" w:id="0">
    <w:p w14:paraId="6236D2A8" w14:textId="77777777" w:rsidR="00A308EB" w:rsidRDefault="00A308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5800281"/>
      <w:docPartObj>
        <w:docPartGallery w:val="Page Numbers (Bottom of Page)"/>
        <w:docPartUnique/>
      </w:docPartObj>
    </w:sdtPr>
    <w:sdtEndPr>
      <w:rPr>
        <w:rFonts w:asciiTheme="minorHAnsi" w:hAnsiTheme="minorHAnsi" w:cstheme="minorHAnsi"/>
        <w:noProof/>
        <w:sz w:val="22"/>
      </w:rPr>
    </w:sdtEndPr>
    <w:sdtContent>
      <w:p w14:paraId="2201B5D1" w14:textId="77777777" w:rsidR="00380D36" w:rsidRPr="00035DB7" w:rsidRDefault="00000000">
        <w:pPr>
          <w:pStyle w:val="Subsol"/>
          <w:jc w:val="center"/>
          <w:rPr>
            <w:rFonts w:asciiTheme="minorHAnsi" w:hAnsiTheme="minorHAnsi" w:cstheme="minorHAnsi"/>
            <w:sz w:val="22"/>
          </w:rPr>
        </w:pPr>
        <w:r w:rsidRPr="00035DB7">
          <w:rPr>
            <w:rFonts w:asciiTheme="minorHAnsi" w:hAnsiTheme="minorHAnsi" w:cstheme="minorHAnsi"/>
            <w:sz w:val="22"/>
          </w:rPr>
          <w:fldChar w:fldCharType="begin"/>
        </w:r>
        <w:r w:rsidRPr="00035DB7">
          <w:rPr>
            <w:rFonts w:asciiTheme="minorHAnsi" w:hAnsiTheme="minorHAnsi" w:cstheme="minorHAnsi"/>
            <w:sz w:val="22"/>
          </w:rPr>
          <w:instrText xml:space="preserve"> PAGE   \* MERGEFORMAT </w:instrText>
        </w:r>
        <w:r w:rsidRPr="00035DB7">
          <w:rPr>
            <w:rFonts w:asciiTheme="minorHAnsi" w:hAnsiTheme="minorHAnsi" w:cstheme="minorHAnsi"/>
            <w:sz w:val="22"/>
          </w:rPr>
          <w:fldChar w:fldCharType="separate"/>
        </w:r>
        <w:r w:rsidRPr="00035DB7">
          <w:rPr>
            <w:rFonts w:asciiTheme="minorHAnsi" w:hAnsiTheme="minorHAnsi" w:cstheme="minorHAnsi"/>
            <w:noProof/>
            <w:sz w:val="22"/>
          </w:rPr>
          <w:t>2</w:t>
        </w:r>
        <w:r w:rsidRPr="00035DB7">
          <w:rPr>
            <w:rFonts w:asciiTheme="minorHAnsi" w:hAnsiTheme="minorHAnsi" w:cstheme="minorHAnsi"/>
            <w:noProof/>
            <w:sz w:val="22"/>
          </w:rPr>
          <w:fldChar w:fldCharType="end"/>
        </w:r>
      </w:p>
    </w:sdtContent>
  </w:sdt>
  <w:p w14:paraId="36A8D8AF" w14:textId="77777777" w:rsidR="00380D36" w:rsidRDefault="00380D3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10875B" w14:textId="77777777" w:rsidR="00A308EB" w:rsidRDefault="00A308EB">
      <w:pPr>
        <w:spacing w:after="0" w:line="240" w:lineRule="auto"/>
      </w:pPr>
      <w:r>
        <w:separator/>
      </w:r>
    </w:p>
  </w:footnote>
  <w:footnote w:type="continuationSeparator" w:id="0">
    <w:p w14:paraId="633FEFB3" w14:textId="77777777" w:rsidR="00A308EB" w:rsidRDefault="00A308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FF6F8C"/>
    <w:multiLevelType w:val="multilevel"/>
    <w:tmpl w:val="0602F874"/>
    <w:lvl w:ilvl="0">
      <w:start w:val="10"/>
      <w:numFmt w:val="decimal"/>
      <w:lvlText w:val="%1"/>
      <w:lvlJc w:val="left"/>
      <w:pPr>
        <w:ind w:left="384" w:hanging="384"/>
      </w:pPr>
      <w:rPr>
        <w:rFonts w:hint="default"/>
      </w:rPr>
    </w:lvl>
    <w:lvl w:ilvl="1">
      <w:start w:val="1"/>
      <w:numFmt w:val="decimal"/>
      <w:lvlText w:val="%1.%2"/>
      <w:lvlJc w:val="left"/>
      <w:pPr>
        <w:ind w:left="1104" w:hanging="384"/>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5A012F38"/>
    <w:multiLevelType w:val="multilevel"/>
    <w:tmpl w:val="7734A70C"/>
    <w:lvl w:ilvl="0">
      <w:start w:val="15"/>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093819414">
    <w:abstractNumId w:val="0"/>
  </w:num>
  <w:num w:numId="2" w16cid:durableId="22788098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ca Bors">
    <w15:presenceInfo w15:providerId="Windows Live" w15:userId="95987891e252fe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B62"/>
    <w:rsid w:val="00097647"/>
    <w:rsid w:val="000B5848"/>
    <w:rsid w:val="0019129B"/>
    <w:rsid w:val="0023102F"/>
    <w:rsid w:val="002D59B0"/>
    <w:rsid w:val="00380D36"/>
    <w:rsid w:val="003C25AA"/>
    <w:rsid w:val="00455AA2"/>
    <w:rsid w:val="00486C67"/>
    <w:rsid w:val="004D3B62"/>
    <w:rsid w:val="00670C33"/>
    <w:rsid w:val="006E2FB4"/>
    <w:rsid w:val="008F5F7B"/>
    <w:rsid w:val="00A308EB"/>
    <w:rsid w:val="00A62974"/>
    <w:rsid w:val="00AC3EF2"/>
    <w:rsid w:val="00BE0E49"/>
    <w:rsid w:val="00C023C9"/>
    <w:rsid w:val="00DB19D1"/>
    <w:rsid w:val="00E6064E"/>
    <w:rsid w:val="00E75F40"/>
    <w:rsid w:val="00F437D2"/>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F75F5"/>
  <w15:chartTrackingRefBased/>
  <w15:docId w15:val="{E32F11CF-02A3-4F19-B82C-6473ED419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3B62"/>
    <w:rPr>
      <w:kern w:val="0"/>
      <w:lang w:val="ro-RO"/>
      <w14:ligatures w14:val="none"/>
    </w:rPr>
  </w:style>
  <w:style w:type="paragraph" w:styleId="Titlu1">
    <w:name w:val="heading 1"/>
    <w:basedOn w:val="Normal"/>
    <w:next w:val="Normal"/>
    <w:link w:val="Titlu1Caracter"/>
    <w:uiPriority w:val="9"/>
    <w:qFormat/>
    <w:rsid w:val="004D3B6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lu2">
    <w:name w:val="heading 2"/>
    <w:basedOn w:val="Normal"/>
    <w:next w:val="Normal"/>
    <w:link w:val="Titlu2Caracter"/>
    <w:uiPriority w:val="9"/>
    <w:semiHidden/>
    <w:unhideWhenUsed/>
    <w:qFormat/>
    <w:rsid w:val="004D3B6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lu3">
    <w:name w:val="heading 3"/>
    <w:basedOn w:val="Normal"/>
    <w:next w:val="Normal"/>
    <w:link w:val="Titlu3Caracter"/>
    <w:uiPriority w:val="9"/>
    <w:unhideWhenUsed/>
    <w:qFormat/>
    <w:rsid w:val="004D3B62"/>
    <w:pPr>
      <w:keepNext/>
      <w:keepLines/>
      <w:spacing w:before="160" w:after="80"/>
      <w:outlineLvl w:val="2"/>
    </w:pPr>
    <w:rPr>
      <w:rFonts w:eastAsiaTheme="majorEastAsia" w:cstheme="majorBidi"/>
      <w:color w:val="2F5496" w:themeColor="accent1" w:themeShade="BF"/>
      <w:sz w:val="28"/>
      <w:szCs w:val="28"/>
    </w:rPr>
  </w:style>
  <w:style w:type="paragraph" w:styleId="Titlu4">
    <w:name w:val="heading 4"/>
    <w:basedOn w:val="Normal"/>
    <w:next w:val="Normal"/>
    <w:link w:val="Titlu4Caracter"/>
    <w:uiPriority w:val="9"/>
    <w:semiHidden/>
    <w:unhideWhenUsed/>
    <w:qFormat/>
    <w:rsid w:val="004D3B62"/>
    <w:pPr>
      <w:keepNext/>
      <w:keepLines/>
      <w:spacing w:before="80" w:after="40"/>
      <w:outlineLvl w:val="3"/>
    </w:pPr>
    <w:rPr>
      <w:rFonts w:eastAsiaTheme="majorEastAsia" w:cstheme="majorBidi"/>
      <w:i/>
      <w:iCs/>
      <w:color w:val="2F5496" w:themeColor="accent1" w:themeShade="BF"/>
    </w:rPr>
  </w:style>
  <w:style w:type="paragraph" w:styleId="Titlu5">
    <w:name w:val="heading 5"/>
    <w:basedOn w:val="Normal"/>
    <w:next w:val="Normal"/>
    <w:link w:val="Titlu5Caracter"/>
    <w:uiPriority w:val="9"/>
    <w:semiHidden/>
    <w:unhideWhenUsed/>
    <w:qFormat/>
    <w:rsid w:val="004D3B62"/>
    <w:pPr>
      <w:keepNext/>
      <w:keepLines/>
      <w:spacing w:before="80" w:after="40"/>
      <w:outlineLvl w:val="4"/>
    </w:pPr>
    <w:rPr>
      <w:rFonts w:eastAsiaTheme="majorEastAsia" w:cstheme="majorBidi"/>
      <w:color w:val="2F5496" w:themeColor="accent1" w:themeShade="BF"/>
    </w:rPr>
  </w:style>
  <w:style w:type="paragraph" w:styleId="Titlu6">
    <w:name w:val="heading 6"/>
    <w:basedOn w:val="Normal"/>
    <w:next w:val="Normal"/>
    <w:link w:val="Titlu6Caracter"/>
    <w:uiPriority w:val="9"/>
    <w:semiHidden/>
    <w:unhideWhenUsed/>
    <w:qFormat/>
    <w:rsid w:val="004D3B62"/>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4D3B62"/>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4D3B62"/>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4D3B62"/>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4D3B62"/>
    <w:rPr>
      <w:rFonts w:asciiTheme="majorHAnsi" w:eastAsiaTheme="majorEastAsia" w:hAnsiTheme="majorHAnsi" w:cstheme="majorBidi"/>
      <w:color w:val="2F5496" w:themeColor="accent1" w:themeShade="BF"/>
      <w:sz w:val="40"/>
      <w:szCs w:val="40"/>
      <w:lang w:val="ro-RO"/>
    </w:rPr>
  </w:style>
  <w:style w:type="character" w:customStyle="1" w:styleId="Titlu2Caracter">
    <w:name w:val="Titlu 2 Caracter"/>
    <w:basedOn w:val="Fontdeparagrafimplicit"/>
    <w:link w:val="Titlu2"/>
    <w:uiPriority w:val="9"/>
    <w:semiHidden/>
    <w:rsid w:val="004D3B62"/>
    <w:rPr>
      <w:rFonts w:asciiTheme="majorHAnsi" w:eastAsiaTheme="majorEastAsia" w:hAnsiTheme="majorHAnsi" w:cstheme="majorBidi"/>
      <w:color w:val="2F5496" w:themeColor="accent1" w:themeShade="BF"/>
      <w:sz w:val="32"/>
      <w:szCs w:val="32"/>
      <w:lang w:val="ro-RO"/>
    </w:rPr>
  </w:style>
  <w:style w:type="character" w:customStyle="1" w:styleId="Titlu3Caracter">
    <w:name w:val="Titlu 3 Caracter"/>
    <w:basedOn w:val="Fontdeparagrafimplicit"/>
    <w:link w:val="Titlu3"/>
    <w:uiPriority w:val="9"/>
    <w:rsid w:val="004D3B62"/>
    <w:rPr>
      <w:rFonts w:eastAsiaTheme="majorEastAsia" w:cstheme="majorBidi"/>
      <w:color w:val="2F5496" w:themeColor="accent1" w:themeShade="BF"/>
      <w:sz w:val="28"/>
      <w:szCs w:val="28"/>
      <w:lang w:val="ro-RO"/>
    </w:rPr>
  </w:style>
  <w:style w:type="character" w:customStyle="1" w:styleId="Titlu4Caracter">
    <w:name w:val="Titlu 4 Caracter"/>
    <w:basedOn w:val="Fontdeparagrafimplicit"/>
    <w:link w:val="Titlu4"/>
    <w:uiPriority w:val="9"/>
    <w:semiHidden/>
    <w:rsid w:val="004D3B62"/>
    <w:rPr>
      <w:rFonts w:eastAsiaTheme="majorEastAsia" w:cstheme="majorBidi"/>
      <w:i/>
      <w:iCs/>
      <w:color w:val="2F5496" w:themeColor="accent1" w:themeShade="BF"/>
      <w:lang w:val="ro-RO"/>
    </w:rPr>
  </w:style>
  <w:style w:type="character" w:customStyle="1" w:styleId="Titlu5Caracter">
    <w:name w:val="Titlu 5 Caracter"/>
    <w:basedOn w:val="Fontdeparagrafimplicit"/>
    <w:link w:val="Titlu5"/>
    <w:uiPriority w:val="9"/>
    <w:semiHidden/>
    <w:rsid w:val="004D3B62"/>
    <w:rPr>
      <w:rFonts w:eastAsiaTheme="majorEastAsia" w:cstheme="majorBidi"/>
      <w:color w:val="2F5496" w:themeColor="accent1" w:themeShade="BF"/>
      <w:lang w:val="ro-RO"/>
    </w:rPr>
  </w:style>
  <w:style w:type="character" w:customStyle="1" w:styleId="Titlu6Caracter">
    <w:name w:val="Titlu 6 Caracter"/>
    <w:basedOn w:val="Fontdeparagrafimplicit"/>
    <w:link w:val="Titlu6"/>
    <w:uiPriority w:val="9"/>
    <w:semiHidden/>
    <w:rsid w:val="004D3B62"/>
    <w:rPr>
      <w:rFonts w:eastAsiaTheme="majorEastAsia" w:cstheme="majorBidi"/>
      <w:i/>
      <w:iCs/>
      <w:color w:val="595959" w:themeColor="text1" w:themeTint="A6"/>
      <w:lang w:val="ro-RO"/>
    </w:rPr>
  </w:style>
  <w:style w:type="character" w:customStyle="1" w:styleId="Titlu7Caracter">
    <w:name w:val="Titlu 7 Caracter"/>
    <w:basedOn w:val="Fontdeparagrafimplicit"/>
    <w:link w:val="Titlu7"/>
    <w:uiPriority w:val="9"/>
    <w:semiHidden/>
    <w:rsid w:val="004D3B62"/>
    <w:rPr>
      <w:rFonts w:eastAsiaTheme="majorEastAsia" w:cstheme="majorBidi"/>
      <w:color w:val="595959" w:themeColor="text1" w:themeTint="A6"/>
      <w:lang w:val="ro-RO"/>
    </w:rPr>
  </w:style>
  <w:style w:type="character" w:customStyle="1" w:styleId="Titlu8Caracter">
    <w:name w:val="Titlu 8 Caracter"/>
    <w:basedOn w:val="Fontdeparagrafimplicit"/>
    <w:link w:val="Titlu8"/>
    <w:uiPriority w:val="9"/>
    <w:semiHidden/>
    <w:rsid w:val="004D3B62"/>
    <w:rPr>
      <w:rFonts w:eastAsiaTheme="majorEastAsia" w:cstheme="majorBidi"/>
      <w:i/>
      <w:iCs/>
      <w:color w:val="272727" w:themeColor="text1" w:themeTint="D8"/>
      <w:lang w:val="ro-RO"/>
    </w:rPr>
  </w:style>
  <w:style w:type="character" w:customStyle="1" w:styleId="Titlu9Caracter">
    <w:name w:val="Titlu 9 Caracter"/>
    <w:basedOn w:val="Fontdeparagrafimplicit"/>
    <w:link w:val="Titlu9"/>
    <w:uiPriority w:val="9"/>
    <w:semiHidden/>
    <w:rsid w:val="004D3B62"/>
    <w:rPr>
      <w:rFonts w:eastAsiaTheme="majorEastAsia" w:cstheme="majorBidi"/>
      <w:color w:val="272727" w:themeColor="text1" w:themeTint="D8"/>
      <w:lang w:val="ro-RO"/>
    </w:rPr>
  </w:style>
  <w:style w:type="paragraph" w:styleId="Titlu">
    <w:name w:val="Title"/>
    <w:basedOn w:val="Normal"/>
    <w:next w:val="Normal"/>
    <w:link w:val="TitluCaracter"/>
    <w:uiPriority w:val="10"/>
    <w:qFormat/>
    <w:rsid w:val="004D3B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4D3B62"/>
    <w:rPr>
      <w:rFonts w:asciiTheme="majorHAnsi" w:eastAsiaTheme="majorEastAsia" w:hAnsiTheme="majorHAnsi" w:cstheme="majorBidi"/>
      <w:spacing w:val="-10"/>
      <w:kern w:val="28"/>
      <w:sz w:val="56"/>
      <w:szCs w:val="56"/>
      <w:lang w:val="ro-RO"/>
    </w:rPr>
  </w:style>
  <w:style w:type="paragraph" w:styleId="Subtitlu">
    <w:name w:val="Subtitle"/>
    <w:basedOn w:val="Normal"/>
    <w:next w:val="Normal"/>
    <w:link w:val="SubtitluCaracter"/>
    <w:uiPriority w:val="11"/>
    <w:qFormat/>
    <w:rsid w:val="004D3B62"/>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4D3B62"/>
    <w:rPr>
      <w:rFonts w:eastAsiaTheme="majorEastAsia" w:cstheme="majorBidi"/>
      <w:color w:val="595959" w:themeColor="text1" w:themeTint="A6"/>
      <w:spacing w:val="15"/>
      <w:sz w:val="28"/>
      <w:szCs w:val="28"/>
      <w:lang w:val="ro-RO"/>
    </w:rPr>
  </w:style>
  <w:style w:type="paragraph" w:styleId="Citat">
    <w:name w:val="Quote"/>
    <w:basedOn w:val="Normal"/>
    <w:next w:val="Normal"/>
    <w:link w:val="CitatCaracter"/>
    <w:uiPriority w:val="29"/>
    <w:qFormat/>
    <w:rsid w:val="004D3B62"/>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4D3B62"/>
    <w:rPr>
      <w:i/>
      <w:iCs/>
      <w:color w:val="404040" w:themeColor="text1" w:themeTint="BF"/>
      <w:lang w:val="ro-RO"/>
    </w:rPr>
  </w:style>
  <w:style w:type="paragraph" w:styleId="Listparagraf">
    <w:name w:val="List Paragraph"/>
    <w:basedOn w:val="Normal"/>
    <w:uiPriority w:val="34"/>
    <w:qFormat/>
    <w:rsid w:val="004D3B62"/>
    <w:pPr>
      <w:ind w:left="720"/>
      <w:contextualSpacing/>
    </w:pPr>
  </w:style>
  <w:style w:type="character" w:styleId="Accentuareintens">
    <w:name w:val="Intense Emphasis"/>
    <w:basedOn w:val="Fontdeparagrafimplicit"/>
    <w:uiPriority w:val="21"/>
    <w:qFormat/>
    <w:rsid w:val="004D3B62"/>
    <w:rPr>
      <w:i/>
      <w:iCs/>
      <w:color w:val="2F5496" w:themeColor="accent1" w:themeShade="BF"/>
    </w:rPr>
  </w:style>
  <w:style w:type="paragraph" w:styleId="Citatintens">
    <w:name w:val="Intense Quote"/>
    <w:basedOn w:val="Normal"/>
    <w:next w:val="Normal"/>
    <w:link w:val="CitatintensCaracter"/>
    <w:uiPriority w:val="30"/>
    <w:qFormat/>
    <w:rsid w:val="004D3B6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ntensCaracter">
    <w:name w:val="Citat intens Caracter"/>
    <w:basedOn w:val="Fontdeparagrafimplicit"/>
    <w:link w:val="Citatintens"/>
    <w:uiPriority w:val="30"/>
    <w:rsid w:val="004D3B62"/>
    <w:rPr>
      <w:i/>
      <w:iCs/>
      <w:color w:val="2F5496" w:themeColor="accent1" w:themeShade="BF"/>
      <w:lang w:val="ro-RO"/>
    </w:rPr>
  </w:style>
  <w:style w:type="character" w:styleId="Referireintens">
    <w:name w:val="Intense Reference"/>
    <w:basedOn w:val="Fontdeparagrafimplicit"/>
    <w:uiPriority w:val="32"/>
    <w:qFormat/>
    <w:rsid w:val="004D3B62"/>
    <w:rPr>
      <w:b/>
      <w:bCs/>
      <w:smallCaps/>
      <w:color w:val="2F5496" w:themeColor="accent1" w:themeShade="BF"/>
      <w:spacing w:val="5"/>
    </w:rPr>
  </w:style>
  <w:style w:type="table" w:customStyle="1" w:styleId="TableGrid">
    <w:name w:val="TableGrid"/>
    <w:rsid w:val="004D3B62"/>
    <w:pPr>
      <w:spacing w:after="0" w:line="240" w:lineRule="auto"/>
    </w:pPr>
    <w:rPr>
      <w:rFonts w:eastAsiaTheme="minorEastAsia"/>
      <w:kern w:val="0"/>
      <w:lang w:val="en-US"/>
      <w14:ligatures w14:val="none"/>
    </w:rPr>
    <w:tblPr>
      <w:tblCellMar>
        <w:top w:w="0" w:type="dxa"/>
        <w:left w:w="0" w:type="dxa"/>
        <w:bottom w:w="0" w:type="dxa"/>
        <w:right w:w="0" w:type="dxa"/>
      </w:tblCellMar>
    </w:tblPr>
  </w:style>
  <w:style w:type="paragraph" w:styleId="Subsol">
    <w:name w:val="footer"/>
    <w:basedOn w:val="Normal"/>
    <w:link w:val="SubsolCaracter"/>
    <w:uiPriority w:val="99"/>
    <w:unhideWhenUsed/>
    <w:rsid w:val="004D3B62"/>
    <w:pPr>
      <w:tabs>
        <w:tab w:val="center" w:pos="4680"/>
        <w:tab w:val="right" w:pos="9360"/>
      </w:tabs>
      <w:spacing w:after="0" w:line="240" w:lineRule="auto"/>
      <w:ind w:left="3" w:hanging="3"/>
      <w:jc w:val="both"/>
    </w:pPr>
    <w:rPr>
      <w:rFonts w:ascii="Times New Roman" w:eastAsia="Times New Roman" w:hAnsi="Times New Roman" w:cs="Times New Roman"/>
      <w:color w:val="000000"/>
      <w:sz w:val="24"/>
    </w:rPr>
  </w:style>
  <w:style w:type="character" w:customStyle="1" w:styleId="SubsolCaracter">
    <w:name w:val="Subsol Caracter"/>
    <w:basedOn w:val="Fontdeparagrafimplicit"/>
    <w:link w:val="Subsol"/>
    <w:uiPriority w:val="99"/>
    <w:rsid w:val="004D3B62"/>
    <w:rPr>
      <w:rFonts w:ascii="Times New Roman" w:eastAsia="Times New Roman" w:hAnsi="Times New Roman" w:cs="Times New Roman"/>
      <w:color w:val="000000"/>
      <w:kern w:val="0"/>
      <w:sz w:val="24"/>
      <w:lang w:val="ro-RO"/>
      <w14:ligatures w14:val="none"/>
    </w:rPr>
  </w:style>
  <w:style w:type="paragraph" w:styleId="Titlucuprins">
    <w:name w:val="TOC Heading"/>
    <w:basedOn w:val="Titlu1"/>
    <w:next w:val="Normal"/>
    <w:uiPriority w:val="39"/>
    <w:unhideWhenUsed/>
    <w:qFormat/>
    <w:rsid w:val="004D3B62"/>
    <w:pPr>
      <w:spacing w:before="240" w:after="0"/>
      <w:outlineLvl w:val="9"/>
    </w:pPr>
    <w:rPr>
      <w:sz w:val="32"/>
      <w:szCs w:val="32"/>
    </w:rPr>
  </w:style>
  <w:style w:type="paragraph" w:styleId="Cuprins1">
    <w:name w:val="toc 1"/>
    <w:basedOn w:val="Normal"/>
    <w:next w:val="Normal"/>
    <w:autoRedefine/>
    <w:uiPriority w:val="39"/>
    <w:unhideWhenUsed/>
    <w:rsid w:val="004D3B62"/>
    <w:pPr>
      <w:spacing w:after="100"/>
    </w:pPr>
  </w:style>
  <w:style w:type="paragraph" w:styleId="Cuprins3">
    <w:name w:val="toc 3"/>
    <w:basedOn w:val="Normal"/>
    <w:next w:val="Normal"/>
    <w:autoRedefine/>
    <w:uiPriority w:val="39"/>
    <w:unhideWhenUsed/>
    <w:rsid w:val="004D3B62"/>
    <w:pPr>
      <w:spacing w:after="100"/>
      <w:ind w:left="440"/>
    </w:pPr>
  </w:style>
  <w:style w:type="character" w:styleId="Hyperlink">
    <w:name w:val="Hyperlink"/>
    <w:basedOn w:val="Fontdeparagrafimplicit"/>
    <w:uiPriority w:val="99"/>
    <w:unhideWhenUsed/>
    <w:rsid w:val="004D3B62"/>
    <w:rPr>
      <w:color w:val="0563C1" w:themeColor="hyperlink"/>
      <w:u w:val="single"/>
    </w:rPr>
  </w:style>
  <w:style w:type="paragraph" w:customStyle="1" w:styleId="Parsuite">
    <w:name w:val="Parsuite"/>
    <w:basedOn w:val="Indentcorptext"/>
    <w:rsid w:val="004D3B62"/>
    <w:pPr>
      <w:tabs>
        <w:tab w:val="left" w:pos="851"/>
      </w:tabs>
      <w:spacing w:line="240" w:lineRule="auto"/>
      <w:ind w:left="567"/>
    </w:pPr>
    <w:rPr>
      <w:rFonts w:ascii="Times New Roman" w:eastAsia="Times New Roman" w:hAnsi="Times New Roman" w:cs="Times New Roman"/>
      <w:sz w:val="24"/>
      <w:szCs w:val="24"/>
      <w:lang w:eastAsia="zh-CN"/>
    </w:rPr>
  </w:style>
  <w:style w:type="paragraph" w:customStyle="1" w:styleId="Par">
    <w:name w:val="Par"/>
    <w:basedOn w:val="Normal"/>
    <w:rsid w:val="004D3B62"/>
    <w:pPr>
      <w:tabs>
        <w:tab w:val="left" w:pos="567"/>
      </w:tabs>
      <w:spacing w:after="120" w:line="240" w:lineRule="auto"/>
      <w:ind w:left="567" w:hanging="567"/>
    </w:pPr>
    <w:rPr>
      <w:rFonts w:ascii="Times New Roman" w:eastAsia="Times New Roman" w:hAnsi="Times New Roman" w:cs="Times New Roman"/>
      <w:sz w:val="24"/>
      <w:szCs w:val="24"/>
      <w:lang w:eastAsia="zh-CN"/>
    </w:rPr>
  </w:style>
  <w:style w:type="paragraph" w:styleId="Indentcorptext">
    <w:name w:val="Body Text Indent"/>
    <w:basedOn w:val="Normal"/>
    <w:link w:val="IndentcorptextCaracter"/>
    <w:uiPriority w:val="99"/>
    <w:semiHidden/>
    <w:unhideWhenUsed/>
    <w:rsid w:val="004D3B62"/>
    <w:pPr>
      <w:spacing w:after="120"/>
      <w:ind w:left="283"/>
    </w:pPr>
  </w:style>
  <w:style w:type="character" w:customStyle="1" w:styleId="IndentcorptextCaracter">
    <w:name w:val="Indent corp text Caracter"/>
    <w:basedOn w:val="Fontdeparagrafimplicit"/>
    <w:link w:val="Indentcorptext"/>
    <w:uiPriority w:val="99"/>
    <w:semiHidden/>
    <w:rsid w:val="004D3B62"/>
    <w:rPr>
      <w:kern w:val="0"/>
      <w:lang w:val="ro-RO"/>
      <w14:ligatures w14:val="none"/>
    </w:rPr>
  </w:style>
  <w:style w:type="paragraph" w:styleId="Revizuire">
    <w:name w:val="Revision"/>
    <w:hidden/>
    <w:uiPriority w:val="99"/>
    <w:semiHidden/>
    <w:rsid w:val="00BE0E49"/>
    <w:pPr>
      <w:spacing w:after="0" w:line="240" w:lineRule="auto"/>
    </w:pPr>
    <w:rPr>
      <w:kern w:val="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4040</Words>
  <Characters>23433</Characters>
  <Application>Microsoft Office Word</Application>
  <DocSecurity>0</DocSecurity>
  <Lines>195</Lines>
  <Paragraphs>54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Bors</dc:creator>
  <cp:keywords/>
  <dc:description/>
  <cp:lastModifiedBy>Stare Civila LERESTI</cp:lastModifiedBy>
  <cp:revision>3</cp:revision>
  <dcterms:created xsi:type="dcterms:W3CDTF">2024-06-13T06:05:00Z</dcterms:created>
  <dcterms:modified xsi:type="dcterms:W3CDTF">2024-06-14T16:39:00Z</dcterms:modified>
</cp:coreProperties>
</file>